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01E8A" w:rsidRDefault="00F01E8A" w:rsidP="00B46D58">
      <w:pPr>
        <w:pStyle w:val="BodyTextIndent"/>
        <w:widowControl w:val="0"/>
        <w:spacing w:after="160" w:line="240" w:lineRule="auto"/>
        <w:ind w:firstLine="0"/>
        <w:jc w:val="center"/>
        <w:rPr>
          <w:rFonts w:ascii="GHEA Grapalat" w:hAnsi="GHEA Grapalat"/>
          <w:b/>
          <w:i w:val="0"/>
          <w:sz w:val="24"/>
          <w:szCs w:val="24"/>
        </w:rPr>
      </w:pPr>
      <w:r w:rsidRPr="00F01E8A">
        <w:rPr>
          <w:rFonts w:ascii="GHEA Grapalat" w:hAnsi="GHEA Grapalat"/>
          <w:b/>
          <w:sz w:val="24"/>
          <w:szCs w:val="24"/>
        </w:rPr>
        <w:t>закупок у одного лица,</w:t>
      </w:r>
      <w:r w:rsidRPr="00F01E8A">
        <w:rPr>
          <w:b/>
          <w:sz w:val="24"/>
          <w:szCs w:val="24"/>
        </w:rPr>
        <w:t xml:space="preserve"> </w:t>
      </w:r>
      <w:r w:rsidRPr="00F01E8A">
        <w:rPr>
          <w:rFonts w:ascii="GHEA Grapalat" w:hAnsi="GHEA Grapalat"/>
          <w:b/>
          <w:sz w:val="24"/>
          <w:szCs w:val="24"/>
        </w:rPr>
        <w:t>обусловленного безотлагательностью,</w:t>
      </w:r>
      <w:r w:rsidR="00BA7128" w:rsidRPr="00F01E8A">
        <w:rPr>
          <w:rStyle w:val="FootnoteReference"/>
          <w:rFonts w:ascii="GHEA Grapalat" w:hAnsi="GHEA Grapalat"/>
          <w:b/>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8D464E">
        <w:rPr>
          <w:rFonts w:ascii="GHEA Grapalat" w:hAnsi="GHEA Grapalat"/>
          <w:i w:val="0"/>
          <w:sz w:val="24"/>
          <w:szCs w:val="24"/>
          <w:lang w:val="hy-AM"/>
        </w:rPr>
        <w:t>12</w:t>
      </w:r>
      <w:r w:rsidRPr="009044F1">
        <w:rPr>
          <w:rFonts w:ascii="GHEA Grapalat" w:hAnsi="GHEA Grapalat"/>
          <w:i w:val="0"/>
          <w:sz w:val="24"/>
          <w:szCs w:val="24"/>
        </w:rPr>
        <w:t>" "</w:t>
      </w:r>
      <w:r w:rsidR="00F01E8A" w:rsidRPr="00F01E8A">
        <w:rPr>
          <w:rFonts w:ascii="GHEA Grapalat" w:hAnsi="GHEA Grapalat"/>
          <w:i w:val="0"/>
          <w:sz w:val="24"/>
          <w:szCs w:val="24"/>
        </w:rPr>
        <w:t>ноября</w:t>
      </w:r>
      <w:r w:rsidRPr="009044F1">
        <w:rPr>
          <w:rFonts w:ascii="GHEA Grapalat" w:hAnsi="GHEA Grapalat"/>
          <w:i w:val="0"/>
          <w:sz w:val="24"/>
          <w:szCs w:val="24"/>
        </w:rPr>
        <w:t>" 20</w:t>
      </w:r>
      <w:r w:rsidR="00F01E8A" w:rsidRPr="00F01E8A">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F01E8A" w:rsidRPr="00F01E8A">
        <w:rPr>
          <w:rFonts w:ascii="GHEA Grapalat" w:hAnsi="GHEA Grapalat"/>
          <w:i w:val="0"/>
          <w:sz w:val="24"/>
          <w:szCs w:val="24"/>
        </w:rPr>
        <w:t>21/</w:t>
      </w:r>
      <w:r w:rsidR="008D464E">
        <w:rPr>
          <w:rFonts w:ascii="GHEA Grapalat" w:hAnsi="GHEA Grapalat"/>
          <w:i w:val="0"/>
          <w:sz w:val="24"/>
          <w:szCs w:val="24"/>
          <w:lang w:val="hy-AM"/>
        </w:rPr>
        <w:t>4</w:t>
      </w:r>
      <w:r w:rsidR="00F01E8A" w:rsidRPr="00F01E8A">
        <w:rPr>
          <w:rFonts w:ascii="GHEA Grapalat" w:hAnsi="GHEA Grapalat"/>
          <w:i w:val="0"/>
          <w:sz w:val="24"/>
          <w:szCs w:val="24"/>
        </w:rPr>
        <w:t>-1</w:t>
      </w:r>
      <w:r w:rsidRPr="009044F1">
        <w:rPr>
          <w:rFonts w:ascii="GHEA Grapalat" w:hAnsi="GHEA Grapalat"/>
          <w:i w:val="0"/>
          <w:sz w:val="24"/>
          <w:szCs w:val="24"/>
        </w:rPr>
        <w:t xml:space="preserve">" </w:t>
      </w:r>
    </w:p>
    <w:p w:rsidR="0091042F" w:rsidRPr="008D464E" w:rsidRDefault="0006703E" w:rsidP="00F01E8A">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01E8A" w:rsidRPr="00360DE1">
        <w:rPr>
          <w:rFonts w:ascii="GHEA Grapalat" w:hAnsi="GHEA Grapalat"/>
          <w:b/>
          <w:i w:val="0"/>
          <w:lang w:val="af-ZA"/>
        </w:rPr>
        <w:t>ՀՀՄ-ՀՄԱԱՇՁԲ-21/</w:t>
      </w:r>
      <w:r w:rsidR="008D464E">
        <w:rPr>
          <w:rFonts w:ascii="GHEA Grapalat" w:hAnsi="GHEA Grapalat"/>
          <w:b/>
          <w:i w:val="0"/>
          <w:lang w:val="hy-AM"/>
        </w:rPr>
        <w:t>4</w:t>
      </w:r>
    </w:p>
    <w:p w:rsidR="00642EFE" w:rsidRPr="00E13BA4" w:rsidRDefault="00F01E8A" w:rsidP="00B46D58">
      <w:pPr>
        <w:pStyle w:val="BodyTextIndent"/>
        <w:widowControl w:val="0"/>
        <w:spacing w:after="160" w:line="240" w:lineRule="auto"/>
        <w:ind w:firstLine="0"/>
        <w:rPr>
          <w:rFonts w:ascii="GHEA Grapalat" w:hAnsi="GHEA Grapalat"/>
          <w:i w:val="0"/>
          <w:sz w:val="24"/>
          <w:szCs w:val="24"/>
          <w:lang w:val="hy-AM"/>
        </w:rPr>
      </w:pPr>
      <w:r>
        <w:rPr>
          <w:rFonts w:ascii="GHEA Grapalat" w:hAnsi="GHEA Grapalat"/>
          <w:lang w:eastAsia="en-US" w:bidi="ar-SA"/>
        </w:rPr>
        <w:t xml:space="preserve">ГНКО &lt;&lt;Республиканская спортивная </w:t>
      </w:r>
      <w:r w:rsidRPr="00B77649">
        <w:rPr>
          <w:rFonts w:ascii="GHEA Grapalat" w:hAnsi="GHEA Grapalat"/>
          <w:lang w:eastAsia="en-US" w:bidi="ar-SA"/>
        </w:rPr>
        <w:t xml:space="preserve"> школа стрельбы</w:t>
      </w:r>
      <w:r w:rsidRPr="002C4B35">
        <w:rPr>
          <w:rFonts w:ascii="GHEA Grapalat" w:hAnsi="GHEA Grapalat"/>
          <w:lang w:eastAsia="en-US" w:bidi="ar-SA"/>
        </w:rPr>
        <w:t xml:space="preserve">&gt;&gt; находящийся по адресу: РА г.Ереван, ул. </w:t>
      </w:r>
      <w:r>
        <w:rPr>
          <w:rFonts w:ascii="GHEA Grapalat" w:hAnsi="GHEA Grapalat"/>
          <w:lang w:eastAsia="en-US" w:bidi="ar-SA"/>
        </w:rPr>
        <w:t>Багратуняца 48</w:t>
      </w:r>
      <w:r w:rsidRPr="002C4B35">
        <w:rPr>
          <w:rFonts w:ascii="GHEA Grapalat" w:hAnsi="GHEA Grapalat"/>
          <w:lang w:eastAsia="en-US" w:bidi="ar-SA"/>
        </w:rPr>
        <w:t>,</w:t>
      </w:r>
      <w:r w:rsidRPr="00F01E8A">
        <w:rPr>
          <w:rFonts w:ascii="GHEA Grapalat" w:hAnsi="GHEA Grapalat"/>
          <w:lang w:eastAsia="en-US" w:bidi="ar-SA"/>
        </w:rPr>
        <w:t xml:space="preserve"> </w:t>
      </w:r>
      <w:r w:rsidR="00642EFE" w:rsidRPr="007B0562">
        <w:rPr>
          <w:rFonts w:ascii="GHEA Grapalat" w:hAnsi="GHEA Grapalat"/>
          <w:i w:val="0"/>
          <w:sz w:val="24"/>
          <w:szCs w:val="24"/>
        </w:rPr>
        <w:t xml:space="preserve">объявляет </w:t>
      </w:r>
      <w:r>
        <w:rPr>
          <w:rFonts w:ascii="GHEA Grapalat" w:hAnsi="GHEA Grapalat"/>
          <w:i w:val="0"/>
          <w:sz w:val="24"/>
          <w:szCs w:val="24"/>
        </w:rPr>
        <w:t>закупок у одного лица, обусловленного безотлагательностью</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F01E8A" w:rsidP="00B46D58">
      <w:pPr>
        <w:pStyle w:val="BodyTextIndent"/>
        <w:widowControl w:val="0"/>
        <w:spacing w:line="240" w:lineRule="auto"/>
        <w:ind w:firstLine="0"/>
        <w:rPr>
          <w:rFonts w:ascii="GHEA Grapalat" w:hAnsi="GHEA Grapalat"/>
          <w:i w:val="0"/>
          <w:sz w:val="24"/>
          <w:szCs w:val="24"/>
        </w:rPr>
      </w:pPr>
      <w:r>
        <w:rPr>
          <w:rStyle w:val="jlqj4b"/>
          <w:rFonts w:ascii="Arial" w:hAnsi="Arial" w:cs="Arial"/>
        </w:rPr>
        <w:t>Ремонт</w:t>
      </w:r>
      <w:r>
        <w:rPr>
          <w:rStyle w:val="jlqj4b"/>
        </w:rPr>
        <w:t xml:space="preserve"> </w:t>
      </w:r>
      <w:r>
        <w:rPr>
          <w:rStyle w:val="jlqj4b"/>
          <w:rFonts w:ascii="Arial" w:hAnsi="Arial" w:cs="Arial"/>
        </w:rPr>
        <w:t>учебного</w:t>
      </w:r>
      <w:r>
        <w:rPr>
          <w:rStyle w:val="jlqj4b"/>
        </w:rPr>
        <w:t xml:space="preserve"> </w:t>
      </w:r>
      <w:r>
        <w:rPr>
          <w:rStyle w:val="jlqj4b"/>
          <w:rFonts w:ascii="Arial" w:hAnsi="Arial" w:cs="Arial"/>
        </w:rPr>
        <w:t>корпуса</w:t>
      </w:r>
      <w:r>
        <w:rPr>
          <w:rStyle w:val="jlqj4b"/>
        </w:rPr>
        <w:t xml:space="preserve"> 23-</w:t>
      </w:r>
      <w:r>
        <w:rPr>
          <w:rStyle w:val="jlqj4b"/>
          <w:rFonts w:ascii="Arial" w:hAnsi="Arial" w:cs="Arial"/>
        </w:rPr>
        <w:t>й</w:t>
      </w:r>
      <w:r>
        <w:rPr>
          <w:rStyle w:val="jlqj4b"/>
        </w:rPr>
        <w:t xml:space="preserve"> </w:t>
      </w:r>
      <w:r>
        <w:rPr>
          <w:rStyle w:val="jlqj4b"/>
          <w:rFonts w:ascii="Arial" w:hAnsi="Arial" w:cs="Arial"/>
        </w:rPr>
        <w:t>Канакерской</w:t>
      </w:r>
      <w:r>
        <w:rPr>
          <w:rStyle w:val="jlqj4b"/>
        </w:rPr>
        <w:t xml:space="preserve"> </w:t>
      </w:r>
      <w:r>
        <w:rPr>
          <w:rStyle w:val="jlqj4b"/>
          <w:rFonts w:ascii="Arial" w:hAnsi="Arial" w:cs="Arial"/>
        </w:rPr>
        <w:t>ГЭС</w:t>
      </w:r>
      <w:r>
        <w:rPr>
          <w:rStyle w:val="jlqj4b"/>
        </w:rPr>
        <w:t xml:space="preserve"> </w:t>
      </w:r>
      <w:r>
        <w:rPr>
          <w:rStyle w:val="jlqj4b"/>
          <w:rFonts w:ascii="Arial" w:hAnsi="Arial" w:cs="Arial"/>
        </w:rPr>
        <w:t>ГНКО</w:t>
      </w:r>
      <w:r>
        <w:rPr>
          <w:rStyle w:val="jlqj4b"/>
        </w:rPr>
        <w:t xml:space="preserve"> </w:t>
      </w:r>
      <w:r>
        <w:rPr>
          <w:rStyle w:val="jlqj4b"/>
          <w:rFonts w:cs="Arial LatArm"/>
        </w:rPr>
        <w:t>«</w:t>
      </w:r>
      <w:r>
        <w:rPr>
          <w:rStyle w:val="jlqj4b"/>
          <w:rFonts w:ascii="Arial" w:hAnsi="Arial" w:cs="Arial"/>
        </w:rPr>
        <w:t>Республиканская</w:t>
      </w:r>
      <w:r>
        <w:rPr>
          <w:rStyle w:val="jlqj4b"/>
        </w:rPr>
        <w:t xml:space="preserve"> </w:t>
      </w:r>
      <w:r>
        <w:rPr>
          <w:rStyle w:val="jlqj4b"/>
          <w:rFonts w:ascii="Arial" w:hAnsi="Arial" w:cs="Arial"/>
        </w:rPr>
        <w:t>спортивная</w:t>
      </w:r>
      <w:r>
        <w:rPr>
          <w:rStyle w:val="jlqj4b"/>
        </w:rPr>
        <w:t xml:space="preserve"> </w:t>
      </w:r>
      <w:r>
        <w:rPr>
          <w:rStyle w:val="jlqj4b"/>
          <w:rFonts w:ascii="Arial" w:hAnsi="Arial" w:cs="Arial"/>
        </w:rPr>
        <w:t>школа</w:t>
      </w:r>
      <w:r>
        <w:rPr>
          <w:rStyle w:val="jlqj4b"/>
        </w:rPr>
        <w:t xml:space="preserve"> </w:t>
      </w:r>
      <w:r>
        <w:rPr>
          <w:rStyle w:val="jlqj4b"/>
          <w:rFonts w:ascii="Arial" w:hAnsi="Arial" w:cs="Arial"/>
        </w:rPr>
        <w:t>стрельбы</w:t>
      </w:r>
      <w:r>
        <w:rPr>
          <w:rStyle w:val="jlqj4b"/>
          <w:rFonts w:cs="Arial LatArm"/>
        </w:rPr>
        <w:t>»</w:t>
      </w:r>
      <w:r>
        <w:rPr>
          <w:rStyle w:val="jlqj4b"/>
        </w:rPr>
        <w:t xml:space="preserve"> </w:t>
      </w:r>
      <w:r>
        <w:rPr>
          <w:rStyle w:val="jlqj4b"/>
          <w:rFonts w:ascii="Arial" w:hAnsi="Arial" w:cs="Arial"/>
        </w:rPr>
        <w:t>Минобрнауки</w:t>
      </w:r>
      <w:r>
        <w:rPr>
          <w:rStyle w:val="jlqj4b"/>
        </w:rPr>
        <w:t>.</w:t>
      </w:r>
      <w:r w:rsidR="00782D60">
        <w:rPr>
          <w:rFonts w:ascii="GHEA Grapalat" w:hAnsi="GHEA Grapalat"/>
          <w:i w:val="0"/>
          <w:sz w:val="24"/>
          <w:szCs w:val="24"/>
        </w:rPr>
        <w:t xml:space="preserve"> (далее — договор).</w:t>
      </w:r>
    </w:p>
    <w:p w:rsidR="00311076" w:rsidRPr="003A1EBB" w:rsidRDefault="00782D60" w:rsidP="00B46D58">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00C231A0">
        <w:rPr>
          <w:rFonts w:ascii="GHEA Grapalat" w:hAnsi="GHEA Grapalat"/>
          <w:i w:val="0"/>
          <w:sz w:val="16"/>
          <w:szCs w:val="16"/>
        </w:rPr>
        <w:t>работы</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67579A" w:rsidRPr="00D5443D" w:rsidRDefault="00677658"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F01E8A" w:rsidRPr="00F01E8A">
        <w:rPr>
          <w:rFonts w:ascii="GHEA Grapalat" w:hAnsi="GHEA Grapalat"/>
          <w:i w:val="0"/>
          <w:sz w:val="24"/>
          <w:szCs w:val="24"/>
        </w:rPr>
        <w:t xml:space="preserve">13.00 </w:t>
      </w:r>
      <w:r w:rsidRPr="009044F1">
        <w:rPr>
          <w:rFonts w:ascii="GHEA Grapalat" w:hAnsi="GHEA Grapalat"/>
          <w:i w:val="0"/>
          <w:sz w:val="24"/>
          <w:szCs w:val="24"/>
        </w:rPr>
        <w:t>часов</w:t>
      </w:r>
      <w:r w:rsidR="00F01E8A" w:rsidRPr="00F01E8A">
        <w:rPr>
          <w:rFonts w:ascii="GHEA Grapalat" w:hAnsi="GHEA Grapalat"/>
          <w:i w:val="0"/>
          <w:sz w:val="24"/>
          <w:szCs w:val="24"/>
        </w:rPr>
        <w:t>2</w:t>
      </w:r>
      <w:r w:rsidRPr="009044F1">
        <w:rPr>
          <w:rFonts w:ascii="GHEA Grapalat" w:hAnsi="GHEA Grapalat"/>
          <w:i w:val="0"/>
          <w:sz w:val="24"/>
          <w:szCs w:val="24"/>
        </w:rPr>
        <w:t xml:space="preserve">-го дня со дня опубликования настоящего </w:t>
      </w:r>
      <w:r w:rsidRPr="009044F1">
        <w:rPr>
          <w:rFonts w:ascii="GHEA Grapalat" w:hAnsi="GHEA Grapalat"/>
          <w:i w:val="0"/>
          <w:sz w:val="24"/>
          <w:szCs w:val="24"/>
        </w:rPr>
        <w:lastRenderedPageBreak/>
        <w:t>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F01E8A">
      <w:pPr>
        <w:pStyle w:val="BodyTextIndent"/>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F01E8A">
        <w:rPr>
          <w:rFonts w:ascii="GHEA Grapalat" w:hAnsi="GHEA Grapalat"/>
          <w:i w:val="0"/>
          <w:spacing w:val="6"/>
          <w:sz w:val="24"/>
          <w:szCs w:val="24"/>
        </w:rPr>
        <w:t xml:space="preserve">г.Ереван, </w:t>
      </w:r>
      <w:r w:rsidR="00F01E8A" w:rsidRPr="00F01E8A">
        <w:rPr>
          <w:rFonts w:ascii="GHEA Grapalat" w:hAnsi="GHEA Grapalat"/>
          <w:i w:val="0"/>
          <w:spacing w:val="6"/>
          <w:sz w:val="24"/>
          <w:szCs w:val="24"/>
        </w:rPr>
        <w:t>Багратуняц 48</w:t>
      </w:r>
      <w:r w:rsidRPr="000F0CA8">
        <w:rPr>
          <w:rFonts w:ascii="GHEA Grapalat" w:hAnsi="GHEA Grapalat"/>
          <w:i w:val="0"/>
          <w:sz w:val="24"/>
          <w:szCs w:val="24"/>
        </w:rPr>
        <w:t xml:space="preserve">,в документарной форме, до </w:t>
      </w:r>
      <w:r w:rsidR="00F01E8A" w:rsidRPr="00F01E8A">
        <w:rPr>
          <w:rFonts w:ascii="GHEA Grapalat" w:hAnsi="GHEA Grapalat"/>
          <w:i w:val="0"/>
          <w:sz w:val="24"/>
          <w:szCs w:val="24"/>
        </w:rPr>
        <w:t xml:space="preserve">13.00 </w:t>
      </w:r>
      <w:r w:rsidRPr="000F0CA8">
        <w:rPr>
          <w:rFonts w:ascii="GHEA Grapalat" w:hAnsi="GHEA Grapalat"/>
          <w:i w:val="0"/>
          <w:sz w:val="24"/>
          <w:szCs w:val="24"/>
        </w:rPr>
        <w:t xml:space="preserve">часов </w:t>
      </w:r>
      <w:r w:rsidR="00F01E8A" w:rsidRPr="00F01E8A">
        <w:rPr>
          <w:rFonts w:ascii="GHEA Grapalat" w:hAnsi="GHEA Grapalat"/>
          <w:i w:val="0"/>
          <w:sz w:val="24"/>
          <w:szCs w:val="24"/>
        </w:rPr>
        <w:t>2</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01E8A">
        <w:rPr>
          <w:rFonts w:ascii="GHEA Grapalat" w:hAnsi="GHEA Grapalat"/>
          <w:i w:val="0"/>
          <w:spacing w:val="6"/>
          <w:sz w:val="24"/>
          <w:szCs w:val="24"/>
        </w:rPr>
        <w:t xml:space="preserve">г.Ереван, </w:t>
      </w:r>
      <w:r w:rsidR="00F01E8A" w:rsidRPr="00F01E8A">
        <w:rPr>
          <w:rFonts w:ascii="GHEA Grapalat" w:hAnsi="GHEA Grapalat"/>
          <w:i w:val="0"/>
          <w:spacing w:val="6"/>
          <w:sz w:val="24"/>
          <w:szCs w:val="24"/>
        </w:rPr>
        <w:t>Багратуняц 48</w:t>
      </w:r>
      <w:r w:rsidRPr="000F0CA8">
        <w:rPr>
          <w:rFonts w:ascii="GHEA Grapalat" w:hAnsi="GHEA Grapalat"/>
          <w:i w:val="0"/>
          <w:sz w:val="24"/>
          <w:szCs w:val="24"/>
        </w:rPr>
        <w:t xml:space="preserve">, в </w:t>
      </w:r>
      <w:r w:rsidR="00F01E8A" w:rsidRPr="00F01E8A">
        <w:rPr>
          <w:rFonts w:ascii="GHEA Grapalat" w:hAnsi="GHEA Grapalat"/>
          <w:i w:val="0"/>
          <w:sz w:val="24"/>
          <w:szCs w:val="24"/>
        </w:rPr>
        <w:t xml:space="preserve">13.00 </w:t>
      </w:r>
      <w:r>
        <w:rPr>
          <w:rFonts w:ascii="GHEA Grapalat" w:hAnsi="GHEA Grapalat"/>
          <w:i w:val="0"/>
          <w:sz w:val="24"/>
          <w:szCs w:val="24"/>
        </w:rPr>
        <w:t xml:space="preserve">часов </w:t>
      </w:r>
      <w:r w:rsidRPr="008D464E">
        <w:rPr>
          <w:rFonts w:ascii="GHEA Grapalat" w:hAnsi="GHEA Grapalat"/>
          <w:b/>
          <w:i w:val="0"/>
          <w:sz w:val="24"/>
          <w:szCs w:val="24"/>
        </w:rPr>
        <w:t>"</w:t>
      </w:r>
      <w:r w:rsidR="000A07C2" w:rsidRPr="008D464E">
        <w:rPr>
          <w:rFonts w:ascii="GHEA Grapalat" w:hAnsi="GHEA Grapalat"/>
          <w:b/>
          <w:i w:val="0"/>
          <w:sz w:val="24"/>
          <w:szCs w:val="24"/>
        </w:rPr>
        <w:t>1</w:t>
      </w:r>
      <w:r w:rsidR="008D464E" w:rsidRPr="008D464E">
        <w:rPr>
          <w:rFonts w:ascii="GHEA Grapalat" w:hAnsi="GHEA Grapalat"/>
          <w:b/>
          <w:i w:val="0"/>
          <w:sz w:val="24"/>
          <w:szCs w:val="24"/>
          <w:lang w:val="hy-AM"/>
        </w:rPr>
        <w:t>6</w:t>
      </w:r>
      <w:r w:rsidRPr="008D464E">
        <w:rPr>
          <w:rFonts w:ascii="GHEA Grapalat" w:hAnsi="GHEA Grapalat"/>
          <w:b/>
          <w:i w:val="0"/>
          <w:sz w:val="24"/>
          <w:szCs w:val="24"/>
        </w:rPr>
        <w:t>" "</w:t>
      </w:r>
      <w:r w:rsidR="000A07C2" w:rsidRPr="008D464E">
        <w:rPr>
          <w:rFonts w:ascii="GHEA Grapalat" w:hAnsi="GHEA Grapalat"/>
          <w:b/>
          <w:i w:val="0"/>
          <w:sz w:val="24"/>
          <w:szCs w:val="24"/>
        </w:rPr>
        <w:t>ноября</w:t>
      </w:r>
      <w:r w:rsidRPr="008D464E">
        <w:rPr>
          <w:rFonts w:ascii="GHEA Grapalat" w:hAnsi="GHEA Grapalat"/>
          <w:b/>
          <w:i w:val="0"/>
          <w:sz w:val="24"/>
          <w:szCs w:val="24"/>
        </w:rPr>
        <w:t>"</w:t>
      </w:r>
      <w:r>
        <w:rPr>
          <w:rFonts w:ascii="GHEA Grapalat" w:hAnsi="GHEA Grapalat"/>
          <w:i w:val="0"/>
          <w:sz w:val="24"/>
          <w:szCs w:val="24"/>
        </w:rPr>
        <w:t xml:space="preserve"> "</w:t>
      </w:r>
      <w:r w:rsidR="000A07C2" w:rsidRPr="000A07C2">
        <w:rPr>
          <w:rFonts w:ascii="GHEA Grapalat" w:hAnsi="GHEA Grapalat"/>
          <w:i w:val="0"/>
          <w:sz w:val="24"/>
          <w:szCs w:val="24"/>
        </w:rPr>
        <w:t>2021г.</w:t>
      </w:r>
      <w:r>
        <w:rPr>
          <w:rFonts w:ascii="GHEA Grapalat" w:hAnsi="GHEA Grapalat"/>
          <w:i w:val="0"/>
          <w:sz w:val="24"/>
          <w:szCs w:val="24"/>
        </w:rPr>
        <w:t>".</w:t>
      </w:r>
    </w:p>
    <w:p w:rsidR="00EF52E4"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A07C2" w:rsidRPr="002C4B35" w:rsidRDefault="000A07C2" w:rsidP="000A07C2">
      <w:pPr>
        <w:ind w:firstLine="567"/>
        <w:jc w:val="both"/>
        <w:rPr>
          <w:rFonts w:ascii="GHEA Grapalat" w:hAnsi="GHEA Grapalat"/>
          <w:sz w:val="20"/>
          <w:szCs w:val="20"/>
          <w:lang w:eastAsia="en-US" w:bidi="ar-SA"/>
        </w:rPr>
      </w:pPr>
      <w:r w:rsidRPr="002C4B35">
        <w:rPr>
          <w:rFonts w:ascii="GHEA Grapalat" w:hAnsi="GHEA Grapalat"/>
          <w:sz w:val="20"/>
          <w:szCs w:val="20"/>
          <w:lang w:eastAsia="en-US" w:bidi="ar-SA"/>
        </w:rPr>
        <w:t xml:space="preserve">Для получения дополнительной информации, связанной с настоящим объявлением, можно обратиться к секретарю Оценочной комиссии А.Даллакян </w:t>
      </w:r>
    </w:p>
    <w:p w:rsidR="000A07C2" w:rsidRPr="004A43B0" w:rsidRDefault="000A07C2" w:rsidP="000A07C2">
      <w:pPr>
        <w:jc w:val="both"/>
        <w:rPr>
          <w:rFonts w:ascii="GHEA Grapalat" w:hAnsi="GHEA Grapalat"/>
          <w:sz w:val="20"/>
          <w:szCs w:val="20"/>
          <w:lang w:eastAsia="en-US" w:bidi="ar-SA"/>
        </w:rPr>
      </w:pPr>
      <w:r w:rsidRPr="002C4B35">
        <w:rPr>
          <w:rFonts w:ascii="GHEA Grapalat" w:hAnsi="GHEA Grapalat"/>
          <w:sz w:val="20"/>
          <w:szCs w:val="20"/>
          <w:lang w:eastAsia="en-US" w:bidi="ar-SA"/>
        </w:rPr>
        <w:t xml:space="preserve">Телефон </w:t>
      </w:r>
      <w:r>
        <w:rPr>
          <w:rFonts w:ascii="GHEA Grapalat" w:hAnsi="GHEA Grapalat"/>
          <w:sz w:val="20"/>
          <w:szCs w:val="20"/>
          <w:lang w:eastAsia="en-US" w:bidi="ar-SA"/>
        </w:rPr>
        <w:t>055647955</w:t>
      </w:r>
    </w:p>
    <w:p w:rsidR="000A07C2" w:rsidRDefault="000A07C2" w:rsidP="000A07C2">
      <w:pPr>
        <w:jc w:val="both"/>
        <w:rPr>
          <w:rFonts w:ascii="GHEA Grapalat" w:hAnsi="GHEA Grapalat"/>
          <w:sz w:val="20"/>
          <w:szCs w:val="20"/>
          <w:lang w:eastAsia="en-US" w:bidi="ar-SA"/>
        </w:rPr>
      </w:pPr>
      <w:r w:rsidRPr="002C4B35">
        <w:rPr>
          <w:rFonts w:ascii="GHEA Grapalat" w:hAnsi="GHEA Grapalat"/>
          <w:sz w:val="20"/>
          <w:szCs w:val="20"/>
          <w:lang w:eastAsia="en-US" w:bidi="ar-SA"/>
        </w:rPr>
        <w:t xml:space="preserve">Электронная </w:t>
      </w:r>
      <w:r w:rsidRPr="004A43B0">
        <w:rPr>
          <w:rFonts w:ascii="GHEA Grapalat" w:hAnsi="GHEA Grapalat"/>
          <w:sz w:val="20"/>
          <w:szCs w:val="20"/>
          <w:lang w:eastAsia="en-US" w:bidi="ar-SA"/>
        </w:rPr>
        <w:t xml:space="preserve">почта </w:t>
      </w:r>
      <w:hyperlink r:id="rId8" w:history="1">
        <w:r w:rsidRPr="004A43B0">
          <w:rPr>
            <w:rFonts w:ascii="GHEA Grapalat" w:hAnsi="GHEA Grapalat"/>
            <w:sz w:val="20"/>
            <w:szCs w:val="20"/>
            <w:lang w:eastAsia="en-US" w:bidi="ar-SA"/>
          </w:rPr>
          <w:t>hasmik.dallakyan2000@mail.ru</w:t>
        </w:r>
      </w:hyperlink>
    </w:p>
    <w:p w:rsidR="000A07C2" w:rsidRPr="002C4B35" w:rsidRDefault="000A07C2" w:rsidP="000A07C2">
      <w:pPr>
        <w:jc w:val="both"/>
        <w:rPr>
          <w:rFonts w:ascii="GHEA Grapalat" w:hAnsi="GHEA Grapalat"/>
          <w:sz w:val="20"/>
          <w:szCs w:val="20"/>
          <w:lang w:eastAsia="en-US" w:bidi="ar-SA"/>
        </w:rPr>
      </w:pPr>
      <w:r w:rsidRPr="002C4B35">
        <w:rPr>
          <w:rFonts w:ascii="GHEA Grapalat" w:hAnsi="GHEA Grapalat"/>
          <w:sz w:val="20"/>
          <w:szCs w:val="20"/>
          <w:lang w:eastAsia="en-US" w:bidi="ar-SA"/>
        </w:rPr>
        <w:t xml:space="preserve">Заказчик ГНКО &lt;&lt; </w:t>
      </w:r>
      <w:r w:rsidRPr="004A43B0">
        <w:rPr>
          <w:rFonts w:ascii="GHEA Grapalat" w:hAnsi="GHEA Grapalat"/>
          <w:sz w:val="20"/>
          <w:szCs w:val="20"/>
          <w:lang w:eastAsia="en-US" w:bidi="ar-SA"/>
        </w:rPr>
        <w:t xml:space="preserve">Республиканская спортивная школа стрельбы </w:t>
      </w:r>
      <w:r w:rsidRPr="002C4B35">
        <w:rPr>
          <w:rFonts w:ascii="GHEA Grapalat" w:hAnsi="GHEA Grapalat"/>
          <w:sz w:val="20"/>
          <w:szCs w:val="20"/>
          <w:lang w:eastAsia="en-US" w:bidi="ar-SA"/>
        </w:rPr>
        <w:t xml:space="preserve">&gt;&gt; </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A07C2" w:rsidRPr="008D464E" w:rsidRDefault="005D7731" w:rsidP="000A07C2">
      <w:pPr>
        <w:pStyle w:val="BodyTextIndent"/>
        <w:widowControl w:val="0"/>
        <w:spacing w:after="160" w:line="240" w:lineRule="auto"/>
        <w:ind w:firstLine="0"/>
        <w:jc w:val="right"/>
        <w:rPr>
          <w:rFonts w:ascii="GHEA Grapalat" w:hAnsi="GHEA Grapalat"/>
          <w:i w:val="0"/>
          <w:sz w:val="24"/>
          <w:szCs w:val="24"/>
          <w:lang w:val="hy-AM"/>
        </w:rPr>
      </w:pPr>
      <w:r w:rsidRPr="009044F1">
        <w:rPr>
          <w:rFonts w:ascii="GHEA Grapalat" w:hAnsi="GHEA Grapalat"/>
        </w:rPr>
        <w:t xml:space="preserve">Решением Оценочной комиссии </w:t>
      </w:r>
      <w:r w:rsidR="000A07C2" w:rsidRPr="00F01E8A">
        <w:rPr>
          <w:rFonts w:ascii="GHEA Grapalat" w:hAnsi="GHEA Grapalat"/>
          <w:b/>
          <w:sz w:val="24"/>
          <w:szCs w:val="24"/>
        </w:rPr>
        <w:t>закупок у одного лица,</w:t>
      </w:r>
      <w:r w:rsidR="000A07C2" w:rsidRPr="00F01E8A">
        <w:rPr>
          <w:b/>
          <w:sz w:val="24"/>
          <w:szCs w:val="24"/>
        </w:rPr>
        <w:t xml:space="preserve"> </w:t>
      </w:r>
      <w:r w:rsidR="000A07C2" w:rsidRPr="00F01E8A">
        <w:rPr>
          <w:rFonts w:ascii="GHEA Grapalat" w:hAnsi="GHEA Grapalat"/>
          <w:b/>
          <w:sz w:val="24"/>
          <w:szCs w:val="24"/>
        </w:rPr>
        <w:t>обусловленного безотлагательностью</w:t>
      </w:r>
      <w:r w:rsidR="000A07C2" w:rsidRPr="009044F1">
        <w:rPr>
          <w:rFonts w:ascii="GHEA Grapalat" w:hAnsi="GHEA Grapalat"/>
        </w:rPr>
        <w:t xml:space="preserve"> </w:t>
      </w:r>
      <w:r w:rsidR="001B32D9" w:rsidRPr="001B32D9">
        <w:rPr>
          <w:rFonts w:ascii="GHEA Grapalat" w:hAnsi="GHEA Grapalat" w:cs="Sylfaen"/>
          <w:i w:val="0"/>
        </w:rPr>
        <w:br/>
      </w:r>
      <w:r w:rsidR="00096865" w:rsidRPr="009044F1">
        <w:rPr>
          <w:rFonts w:ascii="GHEA Grapalat" w:hAnsi="GHEA Grapalat"/>
          <w:i w:val="0"/>
        </w:rPr>
        <w:t xml:space="preserve">под кодом </w:t>
      </w:r>
      <w:r w:rsidR="000A07C2" w:rsidRPr="00360DE1">
        <w:rPr>
          <w:rFonts w:ascii="GHEA Grapalat" w:hAnsi="GHEA Grapalat"/>
          <w:b/>
          <w:i w:val="0"/>
          <w:lang w:val="af-ZA"/>
        </w:rPr>
        <w:t>ՀՀՄ-ՀՄԱԱՇՁԲ-21/</w:t>
      </w:r>
      <w:r w:rsidR="008D464E">
        <w:rPr>
          <w:rFonts w:ascii="GHEA Grapalat" w:hAnsi="GHEA Grapalat"/>
          <w:b/>
          <w:i w:val="0"/>
          <w:lang w:val="hy-AM"/>
        </w:rPr>
        <w:t>4</w:t>
      </w:r>
    </w:p>
    <w:p w:rsidR="00096865" w:rsidRPr="009044F1" w:rsidRDefault="001B32D9" w:rsidP="000A07C2">
      <w:pPr>
        <w:pStyle w:val="BodyText"/>
        <w:widowControl w:val="0"/>
        <w:spacing w:after="160"/>
        <w:ind w:firstLine="567"/>
        <w:jc w:val="right"/>
        <w:rPr>
          <w:rFonts w:ascii="GHEA Grapalat" w:hAnsi="GHEA Grapalat"/>
        </w:rPr>
      </w:pPr>
      <w:r w:rsidRPr="001B32D9">
        <w:rPr>
          <w:rFonts w:ascii="GHEA Grapalat" w:hAnsi="GHEA Grapalat" w:cs="Times Armenian"/>
          <w:i/>
        </w:rPr>
        <w:br/>
      </w:r>
      <w:r w:rsidR="00A46F92">
        <w:rPr>
          <w:rFonts w:ascii="GHEA Grapalat" w:hAnsi="GHEA Grapalat"/>
          <w:i/>
        </w:rPr>
        <w:t xml:space="preserve">№ </w:t>
      </w:r>
      <w:r w:rsidR="000A07C2" w:rsidRPr="000A07C2">
        <w:rPr>
          <w:rFonts w:ascii="GHEA Grapalat" w:hAnsi="GHEA Grapalat"/>
          <w:i/>
        </w:rPr>
        <w:t>21/</w:t>
      </w:r>
      <w:r w:rsidR="008D464E">
        <w:rPr>
          <w:rFonts w:ascii="GHEA Grapalat" w:hAnsi="GHEA Grapalat"/>
          <w:i/>
          <w:lang w:val="hy-AM"/>
        </w:rPr>
        <w:t>4</w:t>
      </w:r>
      <w:r w:rsidR="000A07C2" w:rsidRPr="000A07C2">
        <w:rPr>
          <w:rFonts w:ascii="GHEA Grapalat" w:hAnsi="GHEA Grapalat"/>
          <w:i/>
        </w:rPr>
        <w:t xml:space="preserve">-1 </w:t>
      </w:r>
      <w:r w:rsidR="00096865" w:rsidRPr="009044F1">
        <w:rPr>
          <w:rFonts w:ascii="GHEA Grapalat" w:hAnsi="GHEA Grapalat"/>
          <w:i/>
        </w:rPr>
        <w:t xml:space="preserve">от </w:t>
      </w:r>
      <w:r w:rsidR="008D464E">
        <w:rPr>
          <w:rFonts w:ascii="GHEA Grapalat" w:hAnsi="GHEA Grapalat"/>
          <w:i/>
          <w:lang w:val="hy-AM"/>
        </w:rPr>
        <w:t>12</w:t>
      </w:r>
      <w:r w:rsidR="000A07C2" w:rsidRPr="000A07C2">
        <w:rPr>
          <w:rFonts w:ascii="GHEA Grapalat" w:hAnsi="GHEA Grapalat"/>
          <w:i/>
        </w:rPr>
        <w:t>.11.</w:t>
      </w:r>
      <w:r w:rsidR="000A07C2" w:rsidRPr="008D464E">
        <w:rPr>
          <w:rFonts w:ascii="GHEA Grapalat" w:hAnsi="GHEA Grapalat"/>
          <w:i/>
        </w:rPr>
        <w:t>2021г.</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A07C2" w:rsidRPr="00AF6A91" w:rsidRDefault="000A07C2" w:rsidP="000A07C2">
      <w:pPr>
        <w:widowControl w:val="0"/>
        <w:spacing w:after="160"/>
        <w:ind w:right="-7" w:firstLine="567"/>
        <w:jc w:val="center"/>
        <w:rPr>
          <w:rFonts w:ascii="GHEA Grapalat" w:hAnsi="GHEA Grapalat"/>
        </w:rPr>
      </w:pPr>
      <w:r w:rsidRPr="00AF6A91">
        <w:rPr>
          <w:rFonts w:ascii="GHEA Grapalat" w:hAnsi="GHEA Grapalat"/>
          <w:i/>
        </w:rPr>
        <w:t xml:space="preserve">ГНКО &lt;&lt; </w:t>
      </w:r>
      <w:r w:rsidRPr="004A43B0">
        <w:rPr>
          <w:rFonts w:ascii="GHEA Grapalat" w:hAnsi="GHEA Grapalat"/>
          <w:i/>
        </w:rPr>
        <w:t>Республиканская спортивная школа стрельбы</w:t>
      </w:r>
      <w:r w:rsidRPr="00AF6A91">
        <w:rPr>
          <w:rFonts w:ascii="GHEA Grapalat" w:hAnsi="GHEA Grapalat"/>
          <w:i/>
        </w:rPr>
        <w:t xml:space="preserve"> &gt;&gt; </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A07C2" w:rsidRPr="00AF6A91" w:rsidRDefault="002B32D6" w:rsidP="000A07C2">
      <w:pPr>
        <w:widowControl w:val="0"/>
        <w:spacing w:after="160"/>
        <w:ind w:right="-7" w:firstLine="567"/>
        <w:jc w:val="center"/>
        <w:rPr>
          <w:rFonts w:ascii="GHEA Grapalat" w:hAnsi="GHEA Grapalat"/>
        </w:rPr>
      </w:pPr>
      <w:r w:rsidRPr="009044F1">
        <w:rPr>
          <w:rFonts w:ascii="GHEA Grapalat" w:hAnsi="GHEA Grapalat"/>
        </w:rPr>
        <w:t xml:space="preserve">НА </w:t>
      </w:r>
      <w:r w:rsidR="00F01E8A">
        <w:rPr>
          <w:rFonts w:ascii="GHEA Grapalat" w:hAnsi="GHEA Grapalat"/>
        </w:rPr>
        <w:t>ЗАКУПОК У ОДНОГО ЛИЦА, ОБУСЛОВЛЕННОГО БЕЗОТЛАГАТЕЛЬНОСТЬЮ</w:t>
      </w:r>
      <w:r w:rsidRPr="009044F1">
        <w:rPr>
          <w:rFonts w:ascii="GHEA Grapalat" w:hAnsi="GHEA Grapalat"/>
        </w:rPr>
        <w:t xml:space="preserve"> ОБЪЯВЛЕННЫЙ С ЦЕЛЬЮ ПРИОБРЕТЕНИЯ "</w:t>
      </w:r>
      <w:r w:rsidR="000A07C2" w:rsidRPr="000A07C2">
        <w:rPr>
          <w:rStyle w:val="jlqj4b"/>
          <w:rFonts w:ascii="Arial" w:hAnsi="Arial" w:cs="Arial"/>
        </w:rPr>
        <w:t xml:space="preserve"> </w:t>
      </w:r>
      <w:r w:rsidR="000A07C2">
        <w:rPr>
          <w:rStyle w:val="jlqj4b"/>
          <w:rFonts w:ascii="Arial" w:hAnsi="Arial" w:cs="Arial"/>
        </w:rPr>
        <w:t>Ремонт</w:t>
      </w:r>
      <w:r w:rsidR="000A07C2">
        <w:rPr>
          <w:rStyle w:val="jlqj4b"/>
        </w:rPr>
        <w:t xml:space="preserve"> </w:t>
      </w:r>
      <w:r w:rsidR="000A07C2">
        <w:rPr>
          <w:rStyle w:val="jlqj4b"/>
          <w:rFonts w:ascii="Arial" w:hAnsi="Arial" w:cs="Arial"/>
        </w:rPr>
        <w:t>учебного</w:t>
      </w:r>
      <w:r w:rsidR="000A07C2">
        <w:rPr>
          <w:rStyle w:val="jlqj4b"/>
        </w:rPr>
        <w:t xml:space="preserve"> </w:t>
      </w:r>
      <w:r w:rsidR="000A07C2">
        <w:rPr>
          <w:rStyle w:val="jlqj4b"/>
          <w:rFonts w:ascii="Arial" w:hAnsi="Arial" w:cs="Arial"/>
        </w:rPr>
        <w:t>корпуса</w:t>
      </w:r>
      <w:r w:rsidR="000A07C2">
        <w:rPr>
          <w:rStyle w:val="jlqj4b"/>
        </w:rPr>
        <w:t xml:space="preserve"> 23-</w:t>
      </w:r>
      <w:r w:rsidR="000A07C2">
        <w:rPr>
          <w:rStyle w:val="jlqj4b"/>
          <w:rFonts w:ascii="Arial" w:hAnsi="Arial" w:cs="Arial"/>
        </w:rPr>
        <w:t>й</w:t>
      </w:r>
      <w:r w:rsidR="000A07C2">
        <w:rPr>
          <w:rStyle w:val="jlqj4b"/>
        </w:rPr>
        <w:t xml:space="preserve"> </w:t>
      </w:r>
      <w:r w:rsidR="000A07C2">
        <w:rPr>
          <w:rStyle w:val="jlqj4b"/>
          <w:rFonts w:ascii="Arial" w:hAnsi="Arial" w:cs="Arial"/>
        </w:rPr>
        <w:t>Канакерской</w:t>
      </w:r>
      <w:r w:rsidR="000A07C2">
        <w:rPr>
          <w:rStyle w:val="jlqj4b"/>
        </w:rPr>
        <w:t xml:space="preserve"> </w:t>
      </w:r>
      <w:r w:rsidR="000A07C2">
        <w:rPr>
          <w:rStyle w:val="jlqj4b"/>
          <w:rFonts w:ascii="Arial" w:hAnsi="Arial" w:cs="Arial"/>
        </w:rPr>
        <w:t>ГЭС</w:t>
      </w:r>
      <w:r w:rsidR="000A07C2">
        <w:rPr>
          <w:rStyle w:val="jlqj4b"/>
        </w:rPr>
        <w:t xml:space="preserve"> </w:t>
      </w:r>
      <w:r w:rsidR="000A07C2">
        <w:rPr>
          <w:rStyle w:val="jlqj4b"/>
          <w:rFonts w:ascii="Arial" w:hAnsi="Arial" w:cs="Arial"/>
        </w:rPr>
        <w:t>ГНКО</w:t>
      </w:r>
      <w:r w:rsidR="000A07C2">
        <w:rPr>
          <w:rStyle w:val="jlqj4b"/>
        </w:rPr>
        <w:t xml:space="preserve"> </w:t>
      </w:r>
      <w:r w:rsidR="000A07C2">
        <w:rPr>
          <w:rStyle w:val="jlqj4b"/>
          <w:rFonts w:cs="Arial LatArm"/>
        </w:rPr>
        <w:t>«</w:t>
      </w:r>
      <w:r w:rsidR="000A07C2">
        <w:rPr>
          <w:rStyle w:val="jlqj4b"/>
          <w:rFonts w:ascii="Arial" w:hAnsi="Arial" w:cs="Arial"/>
        </w:rPr>
        <w:t>Республиканская</w:t>
      </w:r>
      <w:r w:rsidR="000A07C2">
        <w:rPr>
          <w:rStyle w:val="jlqj4b"/>
        </w:rPr>
        <w:t xml:space="preserve"> </w:t>
      </w:r>
      <w:r w:rsidR="000A07C2">
        <w:rPr>
          <w:rStyle w:val="jlqj4b"/>
          <w:rFonts w:ascii="Arial" w:hAnsi="Arial" w:cs="Arial"/>
        </w:rPr>
        <w:t>спортивная</w:t>
      </w:r>
      <w:r w:rsidR="000A07C2">
        <w:rPr>
          <w:rStyle w:val="jlqj4b"/>
        </w:rPr>
        <w:t xml:space="preserve"> </w:t>
      </w:r>
      <w:r w:rsidR="000A07C2">
        <w:rPr>
          <w:rStyle w:val="jlqj4b"/>
          <w:rFonts w:ascii="Arial" w:hAnsi="Arial" w:cs="Arial"/>
        </w:rPr>
        <w:t>школа</w:t>
      </w:r>
      <w:r w:rsidR="000A07C2">
        <w:rPr>
          <w:rStyle w:val="jlqj4b"/>
        </w:rPr>
        <w:t xml:space="preserve"> </w:t>
      </w:r>
      <w:r w:rsidR="000A07C2">
        <w:rPr>
          <w:rStyle w:val="jlqj4b"/>
          <w:rFonts w:ascii="Arial" w:hAnsi="Arial" w:cs="Arial"/>
        </w:rPr>
        <w:t>стрельбы</w:t>
      </w:r>
      <w:r w:rsidR="000A07C2">
        <w:rPr>
          <w:rStyle w:val="jlqj4b"/>
          <w:rFonts w:cs="Arial LatArm"/>
        </w:rPr>
        <w:t>»</w:t>
      </w:r>
      <w:r w:rsidR="000A07C2">
        <w:rPr>
          <w:rStyle w:val="jlqj4b"/>
        </w:rPr>
        <w:t xml:space="preserve"> </w:t>
      </w:r>
      <w:r w:rsidR="000A07C2">
        <w:rPr>
          <w:rStyle w:val="jlqj4b"/>
          <w:rFonts w:ascii="Arial" w:hAnsi="Arial" w:cs="Arial"/>
        </w:rPr>
        <w:t>Минобрнауки</w:t>
      </w:r>
      <w:r w:rsidR="000A07C2">
        <w:rPr>
          <w:rStyle w:val="jlqj4b"/>
        </w:rPr>
        <w:t>.</w:t>
      </w:r>
      <w:r w:rsidRPr="009044F1">
        <w:rPr>
          <w:rFonts w:ascii="GHEA Grapalat" w:hAnsi="GHEA Grapalat"/>
        </w:rPr>
        <w:t>" ДЛЯ НУЖД "</w:t>
      </w:r>
      <w:r w:rsidR="000A07C2" w:rsidRPr="000A07C2">
        <w:rPr>
          <w:rFonts w:ascii="GHEA Grapalat" w:hAnsi="GHEA Grapalat"/>
          <w:i/>
        </w:rPr>
        <w:t xml:space="preserve"> </w:t>
      </w:r>
      <w:r w:rsidR="000A07C2">
        <w:rPr>
          <w:rFonts w:ascii="GHEA Grapalat" w:hAnsi="GHEA Grapalat"/>
          <w:i/>
        </w:rPr>
        <w:t xml:space="preserve">ГНКО </w:t>
      </w:r>
      <w:r w:rsidR="000A07C2" w:rsidRPr="004A43B0">
        <w:rPr>
          <w:rFonts w:ascii="GHEA Grapalat" w:hAnsi="GHEA Grapalat"/>
          <w:i/>
        </w:rPr>
        <w:t>Республиканска</w:t>
      </w:r>
      <w:r w:rsidR="000A07C2" w:rsidRPr="008D464E">
        <w:rPr>
          <w:rFonts w:ascii="GHEA Grapalat" w:hAnsi="GHEA Grapalat"/>
          <w:i/>
        </w:rPr>
        <w:t>й</w:t>
      </w:r>
      <w:r w:rsidR="000A07C2" w:rsidRPr="004A43B0">
        <w:rPr>
          <w:rFonts w:ascii="GHEA Grapalat" w:hAnsi="GHEA Grapalat"/>
          <w:i/>
        </w:rPr>
        <w:t xml:space="preserve"> спортивн</w:t>
      </w:r>
      <w:r w:rsidR="000A07C2" w:rsidRPr="008D464E">
        <w:rPr>
          <w:rFonts w:ascii="GHEA Grapalat" w:hAnsi="GHEA Grapalat"/>
          <w:i/>
        </w:rPr>
        <w:t>ой</w:t>
      </w:r>
      <w:r w:rsidR="000A07C2" w:rsidRPr="004A43B0">
        <w:rPr>
          <w:rFonts w:ascii="GHEA Grapalat" w:hAnsi="GHEA Grapalat"/>
          <w:i/>
        </w:rPr>
        <w:t xml:space="preserve"> школ</w:t>
      </w:r>
      <w:r w:rsidR="000A07C2" w:rsidRPr="008D464E">
        <w:rPr>
          <w:rFonts w:ascii="GHEA Grapalat" w:hAnsi="GHEA Grapalat"/>
          <w:i/>
        </w:rPr>
        <w:t>ы</w:t>
      </w:r>
      <w:r w:rsidR="000A07C2" w:rsidRPr="004A43B0">
        <w:rPr>
          <w:rFonts w:ascii="GHEA Grapalat" w:hAnsi="GHEA Grapalat"/>
          <w:i/>
        </w:rPr>
        <w:t xml:space="preserve"> стрельбы</w:t>
      </w:r>
      <w:r w:rsidR="000A07C2" w:rsidRPr="00AF6A91">
        <w:rPr>
          <w:rFonts w:ascii="GHEA Grapalat" w:hAnsi="GHEA Grapalat"/>
          <w:i/>
        </w:rPr>
        <w:t xml:space="preserve"> </w:t>
      </w:r>
    </w:p>
    <w:p w:rsidR="00096865" w:rsidRPr="009044F1" w:rsidRDefault="00096865" w:rsidP="00B46D58">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A07C2" w:rsidRPr="008D464E" w:rsidRDefault="000A07C2" w:rsidP="000A07C2">
      <w:pPr>
        <w:rPr>
          <w:rFonts w:ascii="GHEA Grapalat" w:hAnsi="GHEA Grapalat"/>
        </w:rPr>
      </w:pPr>
    </w:p>
    <w:p w:rsidR="000A07C2" w:rsidRPr="008D464E" w:rsidRDefault="000A07C2" w:rsidP="000A07C2">
      <w:pPr>
        <w:rPr>
          <w:rFonts w:ascii="GHEA Grapalat" w:hAnsi="GHEA Grapalat"/>
        </w:rPr>
      </w:pPr>
    </w:p>
    <w:p w:rsidR="000A07C2" w:rsidRPr="008D464E" w:rsidRDefault="000A07C2" w:rsidP="000A07C2">
      <w:pPr>
        <w:rPr>
          <w:rFonts w:ascii="GHEA Grapalat" w:hAnsi="GHEA Grapalat"/>
        </w:rPr>
      </w:pPr>
    </w:p>
    <w:p w:rsidR="000A07C2" w:rsidRPr="008D464E" w:rsidRDefault="000A07C2" w:rsidP="000A07C2">
      <w:pPr>
        <w:rPr>
          <w:rFonts w:ascii="GHEA Grapalat" w:hAnsi="GHEA Grapalat"/>
        </w:rPr>
      </w:pPr>
    </w:p>
    <w:p w:rsidR="001A43A4" w:rsidRPr="009044F1" w:rsidRDefault="00096865" w:rsidP="000A07C2">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0A07C2" w:rsidRDefault="000A07C2" w:rsidP="000A07C2">
      <w:pPr>
        <w:widowControl w:val="0"/>
        <w:spacing w:after="160"/>
        <w:ind w:right="-7" w:firstLine="567"/>
        <w:jc w:val="center"/>
        <w:rPr>
          <w:rFonts w:ascii="GHEA Grapalat" w:hAnsi="GHEA Grapalat"/>
        </w:rPr>
      </w:pPr>
      <w:r w:rsidRPr="009044F1">
        <w:rPr>
          <w:rFonts w:ascii="GHEA Grapalat" w:hAnsi="GHEA Grapalat"/>
        </w:rPr>
        <w:t>"</w:t>
      </w:r>
      <w:r w:rsidRPr="000A07C2">
        <w:rPr>
          <w:rStyle w:val="jlqj4b"/>
          <w:rFonts w:ascii="Arial" w:hAnsi="Arial" w:cs="Arial"/>
        </w:rPr>
        <w:t xml:space="preserve"> </w:t>
      </w:r>
      <w:r>
        <w:rPr>
          <w:rStyle w:val="jlqj4b"/>
          <w:rFonts w:ascii="Arial" w:hAnsi="Arial" w:cs="Arial"/>
        </w:rPr>
        <w:t>Ремонт</w:t>
      </w:r>
      <w:r>
        <w:rPr>
          <w:rStyle w:val="jlqj4b"/>
        </w:rPr>
        <w:t xml:space="preserve"> </w:t>
      </w:r>
      <w:r>
        <w:rPr>
          <w:rStyle w:val="jlqj4b"/>
          <w:rFonts w:ascii="Arial" w:hAnsi="Arial" w:cs="Arial"/>
        </w:rPr>
        <w:t>учебного</w:t>
      </w:r>
      <w:r>
        <w:rPr>
          <w:rStyle w:val="jlqj4b"/>
        </w:rPr>
        <w:t xml:space="preserve"> </w:t>
      </w:r>
      <w:r>
        <w:rPr>
          <w:rStyle w:val="jlqj4b"/>
          <w:rFonts w:ascii="Arial" w:hAnsi="Arial" w:cs="Arial"/>
        </w:rPr>
        <w:t>корпуса</w:t>
      </w:r>
      <w:r>
        <w:rPr>
          <w:rStyle w:val="jlqj4b"/>
        </w:rPr>
        <w:t xml:space="preserve"> 23-</w:t>
      </w:r>
      <w:r>
        <w:rPr>
          <w:rStyle w:val="jlqj4b"/>
          <w:rFonts w:ascii="Arial" w:hAnsi="Arial" w:cs="Arial"/>
        </w:rPr>
        <w:t>й</w:t>
      </w:r>
      <w:r>
        <w:rPr>
          <w:rStyle w:val="jlqj4b"/>
        </w:rPr>
        <w:t xml:space="preserve"> </w:t>
      </w:r>
      <w:r>
        <w:rPr>
          <w:rStyle w:val="jlqj4b"/>
          <w:rFonts w:ascii="Arial" w:hAnsi="Arial" w:cs="Arial"/>
        </w:rPr>
        <w:t>Канакерской</w:t>
      </w:r>
      <w:r>
        <w:rPr>
          <w:rStyle w:val="jlqj4b"/>
        </w:rPr>
        <w:t xml:space="preserve"> </w:t>
      </w:r>
      <w:r>
        <w:rPr>
          <w:rStyle w:val="jlqj4b"/>
          <w:rFonts w:ascii="Arial" w:hAnsi="Arial" w:cs="Arial"/>
        </w:rPr>
        <w:t>ГЭС</w:t>
      </w:r>
      <w:r>
        <w:rPr>
          <w:rStyle w:val="jlqj4b"/>
        </w:rPr>
        <w:t xml:space="preserve"> </w:t>
      </w:r>
      <w:r>
        <w:rPr>
          <w:rStyle w:val="jlqj4b"/>
          <w:rFonts w:ascii="Arial" w:hAnsi="Arial" w:cs="Arial"/>
        </w:rPr>
        <w:t>ГНКО</w:t>
      </w:r>
      <w:r>
        <w:rPr>
          <w:rStyle w:val="jlqj4b"/>
        </w:rPr>
        <w:t xml:space="preserve"> </w:t>
      </w:r>
      <w:r>
        <w:rPr>
          <w:rStyle w:val="jlqj4b"/>
          <w:rFonts w:cs="Arial LatArm"/>
        </w:rPr>
        <w:t>«</w:t>
      </w:r>
      <w:r>
        <w:rPr>
          <w:rStyle w:val="jlqj4b"/>
          <w:rFonts w:ascii="Arial" w:hAnsi="Arial" w:cs="Arial"/>
        </w:rPr>
        <w:t>Республиканская</w:t>
      </w:r>
      <w:r>
        <w:rPr>
          <w:rStyle w:val="jlqj4b"/>
        </w:rPr>
        <w:t xml:space="preserve"> </w:t>
      </w:r>
      <w:r>
        <w:rPr>
          <w:rStyle w:val="jlqj4b"/>
          <w:rFonts w:ascii="Arial" w:hAnsi="Arial" w:cs="Arial"/>
        </w:rPr>
        <w:t>спортивная</w:t>
      </w:r>
      <w:r>
        <w:rPr>
          <w:rStyle w:val="jlqj4b"/>
        </w:rPr>
        <w:t xml:space="preserve"> </w:t>
      </w:r>
      <w:r>
        <w:rPr>
          <w:rStyle w:val="jlqj4b"/>
          <w:rFonts w:ascii="Arial" w:hAnsi="Arial" w:cs="Arial"/>
        </w:rPr>
        <w:t>школа</w:t>
      </w:r>
      <w:r>
        <w:rPr>
          <w:rStyle w:val="jlqj4b"/>
        </w:rPr>
        <w:t xml:space="preserve"> </w:t>
      </w:r>
      <w:r>
        <w:rPr>
          <w:rStyle w:val="jlqj4b"/>
          <w:rFonts w:ascii="Arial" w:hAnsi="Arial" w:cs="Arial"/>
        </w:rPr>
        <w:t>стрельбы</w:t>
      </w:r>
      <w:r>
        <w:rPr>
          <w:rStyle w:val="jlqj4b"/>
          <w:rFonts w:cs="Arial LatArm"/>
        </w:rPr>
        <w:t>»</w:t>
      </w:r>
      <w:r>
        <w:rPr>
          <w:rStyle w:val="jlqj4b"/>
        </w:rPr>
        <w:t xml:space="preserve"> </w:t>
      </w:r>
      <w:r>
        <w:rPr>
          <w:rStyle w:val="jlqj4b"/>
          <w:rFonts w:ascii="Arial" w:hAnsi="Arial" w:cs="Arial"/>
        </w:rPr>
        <w:t>Минобрнауки</w:t>
      </w:r>
      <w:r>
        <w:rPr>
          <w:rStyle w:val="jlqj4b"/>
        </w:rPr>
        <w:t>.</w:t>
      </w:r>
      <w:r w:rsidRPr="009044F1">
        <w:rPr>
          <w:rFonts w:ascii="GHEA Grapalat" w:hAnsi="GHEA Grapalat"/>
        </w:rPr>
        <w:t>"</w:t>
      </w:r>
      <w:r w:rsidR="005D7731" w:rsidRPr="002E069D">
        <w:rPr>
          <w:rFonts w:ascii="GHEA Grapalat" w:hAnsi="GHEA Grapalat"/>
          <w:b/>
        </w:rPr>
        <w:t>ДЛЯ НУЖД</w:t>
      </w:r>
      <w:r w:rsidRPr="000A07C2">
        <w:rPr>
          <w:rFonts w:ascii="GHEA Grapalat" w:hAnsi="GHEA Grapalat"/>
          <w:i/>
        </w:rPr>
        <w:t xml:space="preserve"> </w:t>
      </w:r>
      <w:r w:rsidRPr="00AF6A91">
        <w:rPr>
          <w:rFonts w:ascii="GHEA Grapalat" w:hAnsi="GHEA Grapalat"/>
          <w:i/>
        </w:rPr>
        <w:t xml:space="preserve">ГНКО &lt;&lt; </w:t>
      </w:r>
      <w:r w:rsidRPr="004A43B0">
        <w:rPr>
          <w:rFonts w:ascii="GHEA Grapalat" w:hAnsi="GHEA Grapalat"/>
          <w:i/>
        </w:rPr>
        <w:t>Республиканская спортивная школа стрельбы</w:t>
      </w:r>
      <w:r w:rsidRPr="00AF6A91">
        <w:rPr>
          <w:rFonts w:ascii="GHEA Grapalat" w:hAnsi="GHEA Grapalat"/>
          <w:i/>
        </w:rPr>
        <w:t xml:space="preserve"> &gt;&gt;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F01E8A">
        <w:rPr>
          <w:rFonts w:ascii="GHEA Grapalat" w:hAnsi="GHEA Grapalat"/>
          <w:b/>
        </w:rPr>
        <w:t>ЗАКУПОК У ОДНОГО ЛИЦА, ОБУСЛОВЛЕННОГО БЕЗОТЛАГАТЕЛЬНОСТЬЮ</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0A07C2" w:rsidRDefault="00E17B7F" w:rsidP="000A07C2">
      <w:pPr>
        <w:pStyle w:val="BodyTextIndent"/>
        <w:widowControl w:val="0"/>
        <w:spacing w:after="160" w:line="240" w:lineRule="auto"/>
        <w:ind w:firstLine="0"/>
        <w:jc w:val="left"/>
        <w:rPr>
          <w:rFonts w:ascii="GHEA Grapalat" w:hAnsi="GHEA Grapalat"/>
        </w:rPr>
      </w:pPr>
      <w:r w:rsidRPr="00E17B7F">
        <w:rPr>
          <w:rFonts w:ascii="GHEA Grapalat" w:hAnsi="GHEA Grapalat"/>
          <w:spacing w:val="-6"/>
        </w:rPr>
        <w:lastRenderedPageBreak/>
        <w:t xml:space="preserve">           </w:t>
      </w:r>
      <w:r w:rsidRPr="000A07C2">
        <w:rPr>
          <w:rFonts w:ascii="GHEA Grapalat" w:hAnsi="GHEA Grapalat"/>
          <w:i w:val="0"/>
          <w:sz w:val="24"/>
          <w:szCs w:val="24"/>
        </w:rPr>
        <w:t xml:space="preserve">    </w:t>
      </w:r>
      <w:r w:rsidR="00096865" w:rsidRPr="000A07C2">
        <w:rPr>
          <w:rFonts w:ascii="GHEA Grapalat" w:hAnsi="GHEA Grapalat"/>
          <w:i w:val="0"/>
          <w:sz w:val="24"/>
          <w:szCs w:val="24"/>
        </w:rPr>
        <w:t xml:space="preserve">Настоящее Приглашение предоставляется в дополнение к объявлению об открытом конкурсе, проводимом под кодом </w:t>
      </w:r>
      <w:r w:rsidR="000A07C2" w:rsidRPr="000A07C2">
        <w:rPr>
          <w:rFonts w:ascii="GHEA Grapalat" w:hAnsi="GHEA Grapalat"/>
          <w:i w:val="0"/>
          <w:sz w:val="24"/>
          <w:szCs w:val="24"/>
        </w:rPr>
        <w:t>ՀՀՄ-ՀՄԱԱՇՁԲ-21/</w:t>
      </w:r>
      <w:r w:rsidR="008D464E">
        <w:rPr>
          <w:rFonts w:ascii="GHEA Grapalat" w:hAnsi="GHEA Grapalat"/>
          <w:i w:val="0"/>
          <w:sz w:val="24"/>
          <w:szCs w:val="24"/>
          <w:lang w:val="hy-AM"/>
        </w:rPr>
        <w:t>4</w:t>
      </w:r>
      <w:r w:rsidR="00AA7117" w:rsidRPr="000A07C2">
        <w:rPr>
          <w:rFonts w:ascii="GHEA Grapalat" w:hAnsi="GHEA Grapalat"/>
        </w:rPr>
        <w:t xml:space="preserve"> </w:t>
      </w:r>
      <w:r w:rsidR="00096865" w:rsidRPr="000A07C2">
        <w:rPr>
          <w:rFonts w:ascii="GHEA Grapalat" w:hAnsi="GHEA Grapalat"/>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0A07C2" w:rsidRPr="000A07C2">
        <w:rPr>
          <w:rFonts w:ascii="GHEA Grapalat" w:hAnsi="GHEA Grapalat"/>
        </w:rPr>
        <w:t xml:space="preserve"> </w:t>
      </w:r>
      <w:r w:rsidR="000A07C2" w:rsidRPr="00AF6A91">
        <w:rPr>
          <w:rFonts w:ascii="GHEA Grapalat" w:hAnsi="GHEA Grapalat"/>
        </w:rPr>
        <w:t>ГНКО «</w:t>
      </w:r>
      <w:r w:rsidR="000A07C2" w:rsidRPr="00200175">
        <w:rPr>
          <w:rFonts w:ascii="GHEA Grapalat" w:hAnsi="GHEA Grapalat"/>
          <w:b/>
        </w:rPr>
        <w:t>Республиканская спортивная  школа стрельбы</w:t>
      </w:r>
      <w:r w:rsidR="000A07C2" w:rsidRPr="00AF6A91">
        <w:rPr>
          <w:rFonts w:ascii="GHEA Grapalat" w:hAnsi="GHEA Grapalat"/>
        </w:rPr>
        <w:t>»</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A07C2" w:rsidRPr="008D511F" w:rsidRDefault="000A07C2" w:rsidP="000A07C2">
      <w:pPr>
        <w:widowControl w:val="0"/>
        <w:spacing w:after="160"/>
        <w:rPr>
          <w:rFonts w:ascii="GHEA Grapalat" w:hAnsi="GHEA Grapalat"/>
          <w:sz w:val="22"/>
          <w:szCs w:val="22"/>
        </w:rPr>
      </w:pPr>
      <w:r w:rsidRPr="008D511F">
        <w:rPr>
          <w:rFonts w:ascii="GHEA Grapalat" w:hAnsi="GHEA Grapalat"/>
          <w:sz w:val="22"/>
          <w:szCs w:val="22"/>
        </w:rPr>
        <w:t>Адрес электронной почты секретаря оценочной комиссии «hasmik.dallakyan2000@mail.ru»։</w:t>
      </w:r>
    </w:p>
    <w:p w:rsidR="003E1421" w:rsidRPr="009044F1" w:rsidRDefault="003E1421" w:rsidP="00B46D58">
      <w:pPr>
        <w:pStyle w:val="BodyTextIndent2"/>
        <w:widowControl w:val="0"/>
        <w:spacing w:after="160" w:line="240" w:lineRule="auto"/>
        <w:ind w:firstLine="567"/>
        <w:rPr>
          <w:rFonts w:ascii="GHEA Grapalat" w:hAnsi="GHEA Grapalat"/>
          <w:sz w:val="24"/>
          <w:szCs w:val="24"/>
        </w:rPr>
      </w:pP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A07C2" w:rsidRPr="00AC2FD4" w:rsidRDefault="00845AA5" w:rsidP="000A07C2">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A07C2" w:rsidRPr="009044F1">
        <w:rPr>
          <w:rFonts w:ascii="GHEA Grapalat" w:hAnsi="GHEA Grapalat"/>
        </w:rPr>
        <w:t>"</w:t>
      </w:r>
      <w:r w:rsidR="000A07C2" w:rsidRPr="000A07C2">
        <w:rPr>
          <w:rStyle w:val="jlqj4b"/>
          <w:rFonts w:ascii="Arial" w:hAnsi="Arial" w:cs="Arial"/>
        </w:rPr>
        <w:t xml:space="preserve"> </w:t>
      </w:r>
      <w:r w:rsidR="000A07C2">
        <w:rPr>
          <w:rStyle w:val="jlqj4b"/>
          <w:rFonts w:ascii="Arial" w:hAnsi="Arial" w:cs="Arial"/>
        </w:rPr>
        <w:t>Ремонт</w:t>
      </w:r>
      <w:r w:rsidR="000A07C2">
        <w:rPr>
          <w:rStyle w:val="jlqj4b"/>
        </w:rPr>
        <w:t xml:space="preserve"> </w:t>
      </w:r>
      <w:r w:rsidR="000A07C2">
        <w:rPr>
          <w:rStyle w:val="jlqj4b"/>
          <w:rFonts w:ascii="Arial" w:hAnsi="Arial" w:cs="Arial"/>
        </w:rPr>
        <w:t>учебного</w:t>
      </w:r>
      <w:r w:rsidR="000A07C2">
        <w:rPr>
          <w:rStyle w:val="jlqj4b"/>
        </w:rPr>
        <w:t xml:space="preserve"> </w:t>
      </w:r>
      <w:r w:rsidR="000A07C2">
        <w:rPr>
          <w:rStyle w:val="jlqj4b"/>
          <w:rFonts w:ascii="Arial" w:hAnsi="Arial" w:cs="Arial"/>
        </w:rPr>
        <w:t>корпуса</w:t>
      </w:r>
      <w:r w:rsidR="000A07C2">
        <w:rPr>
          <w:rStyle w:val="jlqj4b"/>
        </w:rPr>
        <w:t xml:space="preserve"> 23-</w:t>
      </w:r>
      <w:r w:rsidR="000A07C2">
        <w:rPr>
          <w:rStyle w:val="jlqj4b"/>
          <w:rFonts w:ascii="Arial" w:hAnsi="Arial" w:cs="Arial"/>
        </w:rPr>
        <w:t>й</w:t>
      </w:r>
      <w:r w:rsidR="000A07C2">
        <w:rPr>
          <w:rStyle w:val="jlqj4b"/>
        </w:rPr>
        <w:t xml:space="preserve"> </w:t>
      </w:r>
      <w:r w:rsidR="000A07C2">
        <w:rPr>
          <w:rStyle w:val="jlqj4b"/>
          <w:rFonts w:ascii="Arial" w:hAnsi="Arial" w:cs="Arial"/>
        </w:rPr>
        <w:t>Канакерской</w:t>
      </w:r>
      <w:r w:rsidR="000A07C2">
        <w:rPr>
          <w:rStyle w:val="jlqj4b"/>
        </w:rPr>
        <w:t xml:space="preserve"> </w:t>
      </w:r>
      <w:r w:rsidR="000A07C2">
        <w:rPr>
          <w:rStyle w:val="jlqj4b"/>
          <w:rFonts w:ascii="Arial" w:hAnsi="Arial" w:cs="Arial"/>
        </w:rPr>
        <w:t>ГЭС</w:t>
      </w:r>
      <w:r w:rsidR="000A07C2">
        <w:rPr>
          <w:rStyle w:val="jlqj4b"/>
        </w:rPr>
        <w:t xml:space="preserve"> </w:t>
      </w:r>
      <w:r w:rsidR="000A07C2">
        <w:rPr>
          <w:rStyle w:val="jlqj4b"/>
          <w:rFonts w:ascii="Arial" w:hAnsi="Arial" w:cs="Arial"/>
        </w:rPr>
        <w:t>ГНКО</w:t>
      </w:r>
      <w:r w:rsidR="000A07C2">
        <w:rPr>
          <w:rStyle w:val="jlqj4b"/>
        </w:rPr>
        <w:t xml:space="preserve"> </w:t>
      </w:r>
      <w:r w:rsidR="000A07C2">
        <w:rPr>
          <w:rStyle w:val="jlqj4b"/>
          <w:rFonts w:cs="Arial LatArm"/>
        </w:rPr>
        <w:t>«</w:t>
      </w:r>
      <w:r w:rsidR="000A07C2">
        <w:rPr>
          <w:rStyle w:val="jlqj4b"/>
          <w:rFonts w:ascii="Arial" w:hAnsi="Arial" w:cs="Arial"/>
        </w:rPr>
        <w:t>Республиканская</w:t>
      </w:r>
      <w:r w:rsidR="000A07C2">
        <w:rPr>
          <w:rStyle w:val="jlqj4b"/>
        </w:rPr>
        <w:t xml:space="preserve"> </w:t>
      </w:r>
      <w:r w:rsidR="000A07C2">
        <w:rPr>
          <w:rStyle w:val="jlqj4b"/>
          <w:rFonts w:ascii="Arial" w:hAnsi="Arial" w:cs="Arial"/>
        </w:rPr>
        <w:t>спортивная</w:t>
      </w:r>
      <w:r w:rsidR="000A07C2">
        <w:rPr>
          <w:rStyle w:val="jlqj4b"/>
        </w:rPr>
        <w:t xml:space="preserve"> </w:t>
      </w:r>
      <w:r w:rsidR="000A07C2">
        <w:rPr>
          <w:rStyle w:val="jlqj4b"/>
          <w:rFonts w:ascii="Arial" w:hAnsi="Arial" w:cs="Arial"/>
        </w:rPr>
        <w:t>школа</w:t>
      </w:r>
      <w:r w:rsidR="000A07C2">
        <w:rPr>
          <w:rStyle w:val="jlqj4b"/>
        </w:rPr>
        <w:t xml:space="preserve"> </w:t>
      </w:r>
      <w:r w:rsidR="000A07C2">
        <w:rPr>
          <w:rStyle w:val="jlqj4b"/>
          <w:rFonts w:ascii="Arial" w:hAnsi="Arial" w:cs="Arial"/>
        </w:rPr>
        <w:t>стрельбы</w:t>
      </w:r>
      <w:r w:rsidR="000A07C2">
        <w:rPr>
          <w:rStyle w:val="jlqj4b"/>
          <w:rFonts w:cs="Arial LatArm"/>
        </w:rPr>
        <w:t>»</w:t>
      </w:r>
      <w:r w:rsidR="000A07C2">
        <w:rPr>
          <w:rStyle w:val="jlqj4b"/>
        </w:rPr>
        <w:t xml:space="preserve"> </w:t>
      </w:r>
      <w:r w:rsidR="000A07C2">
        <w:rPr>
          <w:rStyle w:val="jlqj4b"/>
          <w:rFonts w:ascii="Arial" w:hAnsi="Arial" w:cs="Arial"/>
        </w:rPr>
        <w:t>Минобрнауки</w:t>
      </w:r>
      <w:r w:rsidR="000A07C2"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0A07C2" w:rsidRPr="00AF6A91">
        <w:rPr>
          <w:rFonts w:ascii="GHEA Grapalat" w:hAnsi="GHEA Grapalat"/>
          <w:i w:val="0"/>
          <w:sz w:val="24"/>
          <w:szCs w:val="24"/>
        </w:rPr>
        <w:t xml:space="preserve">ГНКО </w:t>
      </w:r>
      <w:r w:rsidR="000A07C2" w:rsidRPr="00684F82">
        <w:rPr>
          <w:rFonts w:ascii="GHEA Grapalat" w:hAnsi="GHEA Grapalat"/>
          <w:i w:val="0"/>
          <w:sz w:val="24"/>
          <w:szCs w:val="24"/>
        </w:rPr>
        <w:t>«</w:t>
      </w:r>
      <w:r w:rsidR="000A07C2">
        <w:rPr>
          <w:rFonts w:ascii="GHEA Grapalat" w:hAnsi="GHEA Grapalat"/>
          <w:i w:val="0"/>
          <w:sz w:val="24"/>
          <w:szCs w:val="24"/>
          <w:lang w:val="hy-AM"/>
        </w:rPr>
        <w:t>Р</w:t>
      </w:r>
      <w:r w:rsidR="000A07C2" w:rsidRPr="00684F82">
        <w:rPr>
          <w:rFonts w:ascii="GHEA Grapalat" w:hAnsi="GHEA Grapalat"/>
          <w:i w:val="0"/>
          <w:sz w:val="24"/>
          <w:szCs w:val="24"/>
        </w:rPr>
        <w:t>еспубликанская спортивная школа стрельбы»</w:t>
      </w:r>
      <w:r w:rsidR="000A07C2" w:rsidRPr="009044F1">
        <w:rPr>
          <w:rFonts w:ascii="GHEA Grapalat" w:hAnsi="GHEA Grapalat"/>
          <w:i w:val="0"/>
          <w:sz w:val="24"/>
          <w:szCs w:val="24"/>
        </w:rPr>
        <w:t>, которые сгруппированы в лот "</w:t>
      </w:r>
      <w:r w:rsidR="000A07C2" w:rsidRPr="007F2DD5">
        <w:rPr>
          <w:rFonts w:ascii="GHEA Grapalat" w:hAnsi="GHEA Grapalat"/>
          <w:i w:val="0"/>
          <w:sz w:val="24"/>
          <w:szCs w:val="24"/>
        </w:rPr>
        <w:t>1</w:t>
      </w:r>
      <w:r w:rsidR="000A07C2"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0A07C2"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rPr>
              <w:t>"</w:t>
            </w:r>
            <w:r w:rsidRPr="000A07C2">
              <w:rPr>
                <w:rStyle w:val="jlqj4b"/>
                <w:rFonts w:ascii="Arial" w:hAnsi="Arial" w:cs="Arial"/>
              </w:rPr>
              <w:t xml:space="preserve"> </w:t>
            </w:r>
            <w:r>
              <w:rPr>
                <w:rStyle w:val="jlqj4b"/>
                <w:rFonts w:ascii="Arial" w:hAnsi="Arial" w:cs="Arial"/>
              </w:rPr>
              <w:t>Ремонт</w:t>
            </w:r>
            <w:r>
              <w:rPr>
                <w:rStyle w:val="jlqj4b"/>
              </w:rPr>
              <w:t xml:space="preserve"> </w:t>
            </w:r>
            <w:r>
              <w:rPr>
                <w:rStyle w:val="jlqj4b"/>
                <w:rFonts w:ascii="Arial" w:hAnsi="Arial" w:cs="Arial"/>
              </w:rPr>
              <w:t>учебного</w:t>
            </w:r>
            <w:r>
              <w:rPr>
                <w:rStyle w:val="jlqj4b"/>
              </w:rPr>
              <w:t xml:space="preserve"> </w:t>
            </w:r>
            <w:r>
              <w:rPr>
                <w:rStyle w:val="jlqj4b"/>
                <w:rFonts w:ascii="Arial" w:hAnsi="Arial" w:cs="Arial"/>
              </w:rPr>
              <w:t>корпуса</w:t>
            </w:r>
            <w:r>
              <w:rPr>
                <w:rStyle w:val="jlqj4b"/>
              </w:rPr>
              <w:t xml:space="preserve"> 23-</w:t>
            </w:r>
            <w:r>
              <w:rPr>
                <w:rStyle w:val="jlqj4b"/>
                <w:rFonts w:ascii="Arial" w:hAnsi="Arial" w:cs="Arial"/>
              </w:rPr>
              <w:t>й</w:t>
            </w:r>
            <w:r>
              <w:rPr>
                <w:rStyle w:val="jlqj4b"/>
              </w:rPr>
              <w:t xml:space="preserve"> </w:t>
            </w:r>
            <w:r>
              <w:rPr>
                <w:rStyle w:val="jlqj4b"/>
                <w:rFonts w:ascii="Arial" w:hAnsi="Arial" w:cs="Arial"/>
              </w:rPr>
              <w:t>Канакерской</w:t>
            </w:r>
            <w:r>
              <w:rPr>
                <w:rStyle w:val="jlqj4b"/>
              </w:rPr>
              <w:t xml:space="preserve"> </w:t>
            </w:r>
            <w:r>
              <w:rPr>
                <w:rStyle w:val="jlqj4b"/>
                <w:rFonts w:ascii="Arial" w:hAnsi="Arial" w:cs="Arial"/>
              </w:rPr>
              <w:t>ГЭС</w:t>
            </w:r>
            <w:r>
              <w:rPr>
                <w:rStyle w:val="jlqj4b"/>
              </w:rPr>
              <w:t xml:space="preserve"> </w:t>
            </w:r>
            <w:r>
              <w:rPr>
                <w:rStyle w:val="jlqj4b"/>
                <w:rFonts w:ascii="Arial" w:hAnsi="Arial" w:cs="Arial"/>
              </w:rPr>
              <w:t>ГНКО</w:t>
            </w:r>
            <w:r>
              <w:rPr>
                <w:rStyle w:val="jlqj4b"/>
              </w:rPr>
              <w:t xml:space="preserve"> </w:t>
            </w:r>
            <w:r>
              <w:rPr>
                <w:rStyle w:val="jlqj4b"/>
                <w:rFonts w:cs="Arial LatArm"/>
              </w:rPr>
              <w:t>«</w:t>
            </w:r>
            <w:r>
              <w:rPr>
                <w:rStyle w:val="jlqj4b"/>
                <w:rFonts w:ascii="Arial" w:hAnsi="Arial" w:cs="Arial"/>
              </w:rPr>
              <w:t>Республиканская</w:t>
            </w:r>
            <w:r>
              <w:rPr>
                <w:rStyle w:val="jlqj4b"/>
              </w:rPr>
              <w:t xml:space="preserve"> </w:t>
            </w:r>
            <w:r>
              <w:rPr>
                <w:rStyle w:val="jlqj4b"/>
                <w:rFonts w:ascii="Arial" w:hAnsi="Arial" w:cs="Arial"/>
              </w:rPr>
              <w:t>спортивная</w:t>
            </w:r>
            <w:r>
              <w:rPr>
                <w:rStyle w:val="jlqj4b"/>
              </w:rPr>
              <w:t xml:space="preserve"> </w:t>
            </w:r>
            <w:r>
              <w:rPr>
                <w:rStyle w:val="jlqj4b"/>
                <w:rFonts w:ascii="Arial" w:hAnsi="Arial" w:cs="Arial"/>
              </w:rPr>
              <w:t>школа</w:t>
            </w:r>
            <w:r>
              <w:rPr>
                <w:rStyle w:val="jlqj4b"/>
              </w:rPr>
              <w:t xml:space="preserve"> </w:t>
            </w:r>
            <w:r>
              <w:rPr>
                <w:rStyle w:val="jlqj4b"/>
                <w:rFonts w:ascii="Arial" w:hAnsi="Arial" w:cs="Arial"/>
              </w:rPr>
              <w:t>стрельбы</w:t>
            </w:r>
            <w:r>
              <w:rPr>
                <w:rStyle w:val="jlqj4b"/>
                <w:rFonts w:cs="Arial LatArm"/>
              </w:rPr>
              <w:t>»</w:t>
            </w:r>
            <w:r>
              <w:rPr>
                <w:rStyle w:val="jlqj4b"/>
              </w:rPr>
              <w:t xml:space="preserve"> </w:t>
            </w:r>
            <w:r>
              <w:rPr>
                <w:rStyle w:val="jlqj4b"/>
                <w:rFonts w:ascii="Arial" w:hAnsi="Arial" w:cs="Arial"/>
              </w:rPr>
              <w:t>Минобрнауки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662A7" w:rsidRDefault="007662A7">
      <w:pPr>
        <w:rPr>
          <w:rFonts w:ascii="GHEA Grapalat" w:hAnsi="GHEA Grapalat"/>
          <w:highlight w:val="yellow"/>
        </w:rPr>
      </w:pPr>
      <w:r>
        <w:rPr>
          <w:rFonts w:ascii="GHEA Grapalat" w:hAnsi="GHEA Grapalat"/>
          <w:highlight w:val="yellow"/>
        </w:rPr>
        <w:br w:type="page"/>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lastRenderedPageBreak/>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оценочная комиссия в установленный срок вносит обусловленные ими изменения в </w:t>
      </w:r>
      <w:r w:rsidR="00750FFF" w:rsidRPr="00750FFF">
        <w:rPr>
          <w:rFonts w:ascii="GHEA Grapalat" w:hAnsi="GHEA Grapalat"/>
          <w:lang w:val="hy-AM"/>
        </w:rPr>
        <w:lastRenderedPageBreak/>
        <w:t>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0A07C2" w:rsidRPr="002C4B35">
        <w:rPr>
          <w:rFonts w:ascii="GHEA Grapalat" w:hAnsi="GHEA Grapalat"/>
          <w:sz w:val="24"/>
          <w:szCs w:val="24"/>
        </w:rPr>
        <w:t xml:space="preserve">г.Ереван, ул. </w:t>
      </w:r>
      <w:r w:rsidR="000A07C2">
        <w:rPr>
          <w:rFonts w:ascii="GHEA Grapalat" w:hAnsi="GHEA Grapalat"/>
          <w:sz w:val="24"/>
          <w:szCs w:val="24"/>
          <w:lang w:val="hy-AM"/>
        </w:rPr>
        <w:t xml:space="preserve">Багратуняца </w:t>
      </w:r>
      <w:r w:rsidR="000A07C2" w:rsidRPr="000A07C2">
        <w:rPr>
          <w:rFonts w:ascii="GHEA Grapalat" w:hAnsi="GHEA Grapalat"/>
          <w:sz w:val="24"/>
          <w:szCs w:val="24"/>
        </w:rPr>
        <w:t>48</w:t>
      </w:r>
      <w:r w:rsidR="000A07C2" w:rsidRPr="002C4B35">
        <w:rPr>
          <w:rFonts w:ascii="GHEA Grapalat" w:hAnsi="GHEA Grapalat"/>
          <w:sz w:val="24"/>
          <w:szCs w:val="24"/>
        </w:rPr>
        <w:t>,</w:t>
      </w:r>
      <w:r w:rsidR="000A07C2">
        <w:rPr>
          <w:rFonts w:ascii="GHEA Grapalat" w:hAnsi="GHEA Grapalat"/>
          <w:sz w:val="24"/>
          <w:szCs w:val="24"/>
        </w:rPr>
        <w:t xml:space="preserve"> </w:t>
      </w:r>
      <w:r w:rsidR="000A07C2" w:rsidRPr="00243387">
        <w:rPr>
          <w:rFonts w:ascii="GHEA Grapalat" w:hAnsi="GHEA Grapalat"/>
          <w:sz w:val="24"/>
          <w:szCs w:val="24"/>
        </w:rPr>
        <w:t xml:space="preserve">ГНКО </w:t>
      </w:r>
      <w:r w:rsidR="000A07C2" w:rsidRPr="00684F82">
        <w:rPr>
          <w:rFonts w:ascii="GHEA Grapalat" w:hAnsi="GHEA Grapalat"/>
          <w:sz w:val="24"/>
          <w:szCs w:val="24"/>
        </w:rPr>
        <w:t xml:space="preserve"> «Республиканская спортивная школа стрельбы»</w:t>
      </w:r>
      <w:r w:rsidR="000A07C2" w:rsidRPr="000A07C2">
        <w:rPr>
          <w:rFonts w:ascii="GHEA Grapalat" w:hAnsi="GHEA Grapalat"/>
          <w:sz w:val="24"/>
          <w:szCs w:val="24"/>
        </w:rPr>
        <w:t xml:space="preserve"> </w:t>
      </w:r>
      <w:r>
        <w:rPr>
          <w:rFonts w:ascii="GHEA Grapalat" w:hAnsi="GHEA Grapalat"/>
          <w:sz w:val="24"/>
          <w:szCs w:val="24"/>
        </w:rPr>
        <w:t xml:space="preserve"> не позднее, чем "</w:t>
      </w:r>
      <w:r w:rsidR="000A07C2" w:rsidRPr="000A07C2">
        <w:rPr>
          <w:rFonts w:ascii="GHEA Grapalat" w:hAnsi="GHEA Grapalat"/>
          <w:sz w:val="24"/>
          <w:szCs w:val="24"/>
        </w:rPr>
        <w:t>13.00</w:t>
      </w:r>
      <w:r>
        <w:rPr>
          <w:rFonts w:ascii="GHEA Grapalat" w:hAnsi="GHEA Grapalat"/>
          <w:sz w:val="24"/>
          <w:szCs w:val="24"/>
        </w:rPr>
        <w:t>" часов "</w:t>
      </w:r>
      <w:r w:rsidR="000A07C2" w:rsidRPr="000A07C2">
        <w:rPr>
          <w:rFonts w:ascii="GHEA Grapalat" w:hAnsi="GHEA Grapalat"/>
          <w:sz w:val="24"/>
          <w:szCs w:val="24"/>
        </w:rPr>
        <w:t>2</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0A07C2">
        <w:rPr>
          <w:rFonts w:ascii="GHEA Grapalat" w:hAnsi="GHEA Grapalat"/>
          <w:sz w:val="24"/>
          <w:szCs w:val="24"/>
        </w:rPr>
        <w:t xml:space="preserve"> "</w:t>
      </w:r>
      <w:r w:rsidR="000A07C2" w:rsidRPr="000A07C2">
        <w:rPr>
          <w:rFonts w:ascii="GHEA Grapalat" w:hAnsi="GHEA Grapalat"/>
          <w:sz w:val="24"/>
          <w:szCs w:val="24"/>
        </w:rPr>
        <w:t>А.Даллакян</w:t>
      </w:r>
      <w:r w:rsidRPr="000A07C2">
        <w:rPr>
          <w:rFonts w:ascii="GHEA Grapalat" w:hAnsi="GHEA Grapalat"/>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w:t>
      </w:r>
      <w:r w:rsidRPr="00B9778A">
        <w:rPr>
          <w:rFonts w:ascii="GHEA Grapalat" w:hAnsi="GHEA Grapalat"/>
          <w:sz w:val="24"/>
          <w:szCs w:val="24"/>
        </w:rPr>
        <w:lastRenderedPageBreak/>
        <w:t>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0A07C2" w:rsidRPr="000A07C2">
        <w:rPr>
          <w:rFonts w:ascii="GHEA Grapalat" w:hAnsi="GHEA Grapalat"/>
          <w:sz w:val="24"/>
          <w:szCs w:val="24"/>
        </w:rPr>
        <w:t>2</w:t>
      </w:r>
      <w:r w:rsidR="000E21F2" w:rsidRPr="009F3DC7">
        <w:rPr>
          <w:rFonts w:ascii="GHEA Grapalat" w:hAnsi="GHEA Grapalat"/>
          <w:sz w:val="24"/>
          <w:szCs w:val="24"/>
        </w:rPr>
        <w:t>"-ый день в "</w:t>
      </w:r>
      <w:r w:rsidR="000A07C2" w:rsidRPr="000A07C2">
        <w:rPr>
          <w:rFonts w:ascii="GHEA Grapalat" w:hAnsi="GHEA Grapalat"/>
          <w:sz w:val="24"/>
          <w:szCs w:val="24"/>
        </w:rPr>
        <w:t>13.00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w:t>
      </w:r>
      <w:r w:rsidRPr="009044F1">
        <w:rPr>
          <w:rFonts w:ascii="GHEA Grapalat" w:hAnsi="GHEA Grapalat"/>
          <w:i w:val="0"/>
          <w:sz w:val="24"/>
          <w:szCs w:val="24"/>
        </w:rPr>
        <w:lastRenderedPageBreak/>
        <w:t>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w:t>
      </w:r>
      <w:r w:rsidR="00AB2976" w:rsidRPr="004E675F">
        <w:rPr>
          <w:rFonts w:ascii="GHEA Grapalat" w:hAnsi="GHEA Grapalat"/>
        </w:rPr>
        <w:lastRenderedPageBreak/>
        <w:t>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w:t>
      </w:r>
      <w:r w:rsidR="005D7FA6" w:rsidRPr="005D7FA6">
        <w:rPr>
          <w:rFonts w:ascii="GHEA Grapalat" w:hAnsi="GHEA Grapalat"/>
          <w:sz w:val="24"/>
          <w:szCs w:val="24"/>
        </w:rPr>
        <w:lastRenderedPageBreak/>
        <w:t xml:space="preserve">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 xml:space="preserve">Заказчик в течение пяти рабочих дней, следующих за днем </w:t>
      </w:r>
      <w:r w:rsidRPr="009044F1">
        <w:rPr>
          <w:rFonts w:ascii="GHEA Grapalat" w:hAnsi="GHEA Grapalat"/>
        </w:rPr>
        <w:lastRenderedPageBreak/>
        <w:t>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8577AB">
        <w:rPr>
          <w:rFonts w:ascii="GHEA Grapalat" w:hAnsi="GHEA Grapalat"/>
          <w:b/>
        </w:rPr>
        <w:t>Размер обеспечения квалификации равен 15 процентам це</w:t>
      </w:r>
      <w:r w:rsidR="008A3CE7" w:rsidRPr="003B6812">
        <w:rPr>
          <w:rFonts w:ascii="GHEA Grapalat" w:hAnsi="GHEA Grapalat"/>
        </w:rPr>
        <w:t xml:space="preserve">нового предложения отобранного участника.Обеспечение квалификации представляется в виде соглашения о неустойке </w:t>
      </w:r>
      <w:r w:rsidR="008A3CE7" w:rsidRPr="008577AB">
        <w:rPr>
          <w:rFonts w:ascii="GHEA Grapalat" w:hAnsi="GHEA Grapalat"/>
          <w:b/>
        </w:rPr>
        <w:t>(приложение 4. 2)</w:t>
      </w:r>
      <w:r w:rsidR="008A3CE7" w:rsidRPr="003B6812">
        <w:rPr>
          <w:rFonts w:ascii="GHEA Grapalat" w:hAnsi="GHEA Grapalat"/>
        </w:rPr>
        <w:t xml:space="preserve">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3642DD" w:rsidRPr="00E62C19">
        <w:rPr>
          <w:rFonts w:ascii="GHEA Grapalat" w:hAnsi="GHEA Grapalat"/>
        </w:rPr>
        <w:lastRenderedPageBreak/>
        <w:t>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D2548C" w:rsidP="008577A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r w:rsidR="00B71FA8" w:rsidRPr="00D50B30">
        <w:rPr>
          <w:rStyle w:val="FootnoteReference"/>
          <w:rFonts w:ascii="GHEA Grapalat" w:hAnsi="GHEA Grapalat"/>
        </w:rPr>
        <w:footnoteReference w:customMarkFollows="1" w:id="8"/>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8577AB">
        <w:rPr>
          <w:rFonts w:ascii="GHEA Grapalat" w:hAnsi="GHEA Grapalat"/>
          <w:b/>
        </w:rPr>
        <w:t>Размер обеспечения договора составляет 10 процентов от цены договора.</w:t>
      </w:r>
      <w:r w:rsidRPr="009044F1">
        <w:rPr>
          <w:rFonts w:ascii="GHEA Grapalat" w:hAnsi="GHEA Grapalat"/>
        </w:rPr>
        <w:t xml:space="preserve"> </w:t>
      </w:r>
      <w:r w:rsidR="008577AB">
        <w:rPr>
          <w:rFonts w:ascii="GHEA Grapalat" w:hAnsi="GHEA Grapalat"/>
        </w:rPr>
        <w:t>О</w:t>
      </w:r>
      <w:r w:rsidR="008577AB" w:rsidRPr="001647D2">
        <w:rPr>
          <w:rFonts w:ascii="GHEA Grapalat" w:hAnsi="GHEA Grapalat"/>
        </w:rPr>
        <w:t xml:space="preserve">беспечение </w:t>
      </w:r>
      <w:r w:rsidR="008577AB">
        <w:rPr>
          <w:rFonts w:ascii="GHEA Grapalat" w:hAnsi="GHEA Grapalat"/>
        </w:rPr>
        <w:t>договора</w:t>
      </w:r>
      <w:r w:rsidR="008577AB" w:rsidRPr="001647D2">
        <w:rPr>
          <w:rFonts w:ascii="GHEA Grapalat" w:hAnsi="GHEA Grapalat"/>
        </w:rPr>
        <w:t xml:space="preserve"> представляется </w:t>
      </w:r>
      <w:r w:rsidR="008577AB" w:rsidRPr="007A09FC">
        <w:rPr>
          <w:rFonts w:ascii="GHEA Grapalat" w:hAnsi="GHEA Grapalat"/>
        </w:rPr>
        <w:t>в одностороннем порядке утвержденного</w:t>
      </w:r>
      <w:r w:rsidR="008577AB">
        <w:rPr>
          <w:rFonts w:ascii="GHEA Grapalat" w:hAnsi="GHEA Grapalat"/>
        </w:rPr>
        <w:t xml:space="preserve"> заявления </w:t>
      </w:r>
      <w:r w:rsidR="008577AB" w:rsidRPr="007A09FC">
        <w:rPr>
          <w:rFonts w:ascii="GHEA Grapalat" w:hAnsi="GHEA Grapalat"/>
        </w:rPr>
        <w:t>в виде неустойки (</w:t>
      </w:r>
      <w:r w:rsidR="008577AB" w:rsidRPr="00E104AE">
        <w:rPr>
          <w:rFonts w:ascii="GHEA Grapalat" w:hAnsi="GHEA Grapalat"/>
          <w:b/>
        </w:rPr>
        <w:t>приложение 5.1</w:t>
      </w:r>
      <w:r w:rsidR="008577AB" w:rsidRPr="007A09FC">
        <w:rPr>
          <w:rFonts w:ascii="GHEA Grapalat" w:hAnsi="GHEA Grapalat"/>
        </w:rPr>
        <w:t>) или наличных денег</w:t>
      </w:r>
      <w:r w:rsidR="008577AB">
        <w:rPr>
          <w:rStyle w:val="FootnoteReference"/>
          <w:rFonts w:ascii="GHEA Grapalat" w:hAnsi="GHEA Grapalat"/>
        </w:rPr>
        <w:t xml:space="preserve"> </w:t>
      </w:r>
      <w:r w:rsidR="00C108EE">
        <w:rPr>
          <w:rStyle w:val="FootnoteReference"/>
          <w:rFonts w:ascii="GHEA Grapalat" w:hAnsi="GHEA Grapalat"/>
        </w:rPr>
        <w:footnoteReference w:customMarkFollows="1" w:id="9"/>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w:t>
      </w:r>
      <w:r w:rsidRPr="001775FE">
        <w:rPr>
          <w:rFonts w:ascii="GHEA Grapalat" w:hAnsi="GHEA Grapalat" w:cs="Sylfaen"/>
        </w:rPr>
        <w:lastRenderedPageBreak/>
        <w:t xml:space="preserve">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9044F1">
        <w:rPr>
          <w:rFonts w:ascii="GHEA Grapalat" w:hAnsi="GHEA Grapalat"/>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w:t>
      </w:r>
      <w:r w:rsidRPr="009044F1">
        <w:rPr>
          <w:rFonts w:ascii="GHEA Grapalat" w:hAnsi="GHEA Grapalat"/>
        </w:rPr>
        <w:lastRenderedPageBreak/>
        <w:t>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w:t>
      </w:r>
      <w:r>
        <w:rPr>
          <w:rFonts w:ascii="GHEA Grapalat" w:hAnsi="GHEA Grapalat"/>
        </w:rPr>
        <w:lastRenderedPageBreak/>
        <w:t>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w:t>
      </w:r>
      <w:r w:rsidR="006F2D9C" w:rsidRPr="00FF3E38">
        <w:rPr>
          <w:rFonts w:ascii="GHEA Grapalat" w:hAnsi="GHEA Grapalat"/>
        </w:rPr>
        <w:lastRenderedPageBreak/>
        <w:t>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2"/>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D464E">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D464E">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D464E">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D464E">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D464E">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577AB" w:rsidRPr="008D464E" w:rsidRDefault="008577AB" w:rsidP="00B46D58">
      <w:pPr>
        <w:pStyle w:val="norm"/>
        <w:widowControl w:val="0"/>
        <w:spacing w:after="160" w:line="240" w:lineRule="auto"/>
        <w:ind w:firstLine="284"/>
        <w:jc w:val="right"/>
        <w:rPr>
          <w:rFonts w:ascii="GHEA Grapalat" w:hAnsi="GHEA Grapalat"/>
          <w:b/>
          <w:sz w:val="24"/>
          <w:szCs w:val="24"/>
        </w:rPr>
      </w:pPr>
    </w:p>
    <w:p w:rsidR="008577AB" w:rsidRPr="008D464E" w:rsidRDefault="008577AB" w:rsidP="00B46D58">
      <w:pPr>
        <w:pStyle w:val="norm"/>
        <w:widowControl w:val="0"/>
        <w:spacing w:after="160" w:line="240" w:lineRule="auto"/>
        <w:ind w:firstLine="284"/>
        <w:jc w:val="right"/>
        <w:rPr>
          <w:rFonts w:ascii="GHEA Grapalat" w:hAnsi="GHEA Grapalat"/>
          <w:b/>
          <w:sz w:val="24"/>
          <w:szCs w:val="24"/>
        </w:rPr>
      </w:pPr>
    </w:p>
    <w:p w:rsidR="008577AB" w:rsidRPr="008D464E" w:rsidRDefault="008577AB"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8D464E" w:rsidRDefault="00B2572B" w:rsidP="008577AB">
      <w:pPr>
        <w:pStyle w:val="BodyTextIndent"/>
        <w:widowControl w:val="0"/>
        <w:spacing w:after="160" w:line="240" w:lineRule="auto"/>
        <w:ind w:firstLine="0"/>
        <w:jc w:val="right"/>
        <w:rPr>
          <w:rFonts w:ascii="GHEA Grapalat" w:hAnsi="GHEA Grapalat"/>
          <w:b/>
          <w:i w:val="0"/>
          <w:sz w:val="24"/>
          <w:szCs w:val="24"/>
          <w:lang w:val="hy-AM"/>
        </w:rPr>
      </w:pPr>
      <w:r w:rsidRPr="00BF4E90">
        <w:rPr>
          <w:rFonts w:ascii="GHEA Grapalat" w:hAnsi="GHEA Grapalat"/>
          <w:b/>
          <w:sz w:val="24"/>
          <w:szCs w:val="24"/>
        </w:rPr>
        <w:t xml:space="preserve">к Приглашению на </w:t>
      </w:r>
      <w:r w:rsidR="008577AB" w:rsidRPr="00F01E8A">
        <w:rPr>
          <w:rFonts w:ascii="GHEA Grapalat" w:hAnsi="GHEA Grapalat"/>
          <w:b/>
          <w:sz w:val="24"/>
          <w:szCs w:val="24"/>
        </w:rPr>
        <w:t>закупок у одного лица,</w:t>
      </w:r>
      <w:r w:rsidR="008577AB" w:rsidRPr="00F01E8A">
        <w:rPr>
          <w:b/>
          <w:sz w:val="24"/>
          <w:szCs w:val="24"/>
        </w:rPr>
        <w:t xml:space="preserve"> </w:t>
      </w:r>
      <w:r w:rsidR="008577AB" w:rsidRPr="00F01E8A">
        <w:rPr>
          <w:rFonts w:ascii="GHEA Grapalat" w:hAnsi="GHEA Grapalat"/>
          <w:b/>
          <w:sz w:val="24"/>
          <w:szCs w:val="24"/>
        </w:rPr>
        <w:t>обусловленного безотлагательностью,</w:t>
      </w:r>
      <w:r w:rsidR="008577AB" w:rsidRPr="00F01E8A">
        <w:rPr>
          <w:rStyle w:val="FootnoteReference"/>
          <w:rFonts w:ascii="GHEA Grapalat" w:hAnsi="GHEA Grapalat"/>
          <w:b/>
          <w:i w:val="0"/>
          <w:sz w:val="24"/>
          <w:szCs w:val="24"/>
        </w:rPr>
        <w:footnoteReference w:customMarkFollows="1" w:id="13"/>
        <w:t>*</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577AB" w:rsidRPr="008577AB">
        <w:rPr>
          <w:rFonts w:ascii="GHEA Grapalat" w:hAnsi="GHEA Grapalat"/>
          <w:b/>
          <w:i w:val="0"/>
          <w:lang w:val="af-ZA"/>
        </w:rPr>
        <w:t xml:space="preserve"> </w:t>
      </w:r>
      <w:r w:rsidR="008577AB" w:rsidRPr="00360DE1">
        <w:rPr>
          <w:rFonts w:ascii="GHEA Grapalat" w:hAnsi="GHEA Grapalat"/>
          <w:b/>
          <w:i w:val="0"/>
          <w:lang w:val="af-ZA"/>
        </w:rPr>
        <w:t>ՀՀՄ-ՀՄԱԱՇՁԲ-21/</w:t>
      </w:r>
      <w:r w:rsidR="008D464E">
        <w:rPr>
          <w:rFonts w:ascii="GHEA Grapalat" w:hAnsi="GHEA Grapalat"/>
          <w:b/>
          <w:i w:val="0"/>
          <w:lang w:val="hy-AM"/>
        </w:rPr>
        <w:t>4</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8577AB">
      <w:pPr>
        <w:pStyle w:val="Heading6"/>
        <w:keepNext w:val="0"/>
        <w:widowControl w:val="0"/>
        <w:spacing w:after="160"/>
        <w:jc w:val="center"/>
        <w:rPr>
          <w:rFonts w:ascii="GHEA Grapalat" w:hAnsi="GHEA Grapalat"/>
        </w:rPr>
      </w:pPr>
      <w:r w:rsidRPr="00374F4A">
        <w:rPr>
          <w:rFonts w:ascii="GHEA Grapalat" w:hAnsi="GHEA Grapalat"/>
          <w:color w:val="auto"/>
          <w:sz w:val="24"/>
          <w:szCs w:val="24"/>
        </w:rPr>
        <w:t>на участие</w:t>
      </w:r>
      <w:r w:rsidR="008577AB" w:rsidRPr="008577AB">
        <w:rPr>
          <w:rFonts w:ascii="GHEA Grapalat" w:hAnsi="GHEA Grapalat"/>
          <w:b w:val="0"/>
          <w:sz w:val="24"/>
          <w:szCs w:val="24"/>
        </w:rPr>
        <w:t xml:space="preserve"> </w:t>
      </w:r>
      <w:r w:rsidR="008577AB" w:rsidRPr="008577AB">
        <w:rPr>
          <w:rFonts w:ascii="GHEA Grapalat" w:hAnsi="GHEA Grapalat"/>
          <w:color w:val="auto"/>
          <w:sz w:val="24"/>
          <w:szCs w:val="24"/>
        </w:rPr>
        <w:t>на закупок у одного лица, обусловленного безотлагательностью,</w:t>
      </w:r>
      <w:r w:rsidR="008577AB" w:rsidRPr="008577AB">
        <w:rPr>
          <w:color w:val="auto"/>
        </w:rPr>
        <w:footnoteReference w:customMarkFollows="1" w:id="14"/>
        <w:t>*</w:t>
      </w:r>
      <w:r w:rsidR="008577AB" w:rsidRPr="008577AB">
        <w:rPr>
          <w:rFonts w:ascii="GHEA Grapalat" w:hAnsi="GHEA Grapalat"/>
          <w:color w:val="auto"/>
          <w:sz w:val="24"/>
          <w:szCs w:val="24"/>
        </w:rPr>
        <w:br/>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8577AB" w:rsidRPr="008577AB" w:rsidRDefault="00374F4A" w:rsidP="008577AB">
      <w:pPr>
        <w:pStyle w:val="BodyTextIndent"/>
        <w:widowControl w:val="0"/>
        <w:spacing w:after="160" w:line="240" w:lineRule="auto"/>
        <w:ind w:firstLine="0"/>
        <w:jc w:val="right"/>
        <w:rPr>
          <w:rFonts w:ascii="GHEA Grapalat" w:hAnsi="GHEA Grapalat"/>
          <w:b/>
          <w:i w:val="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577AB" w:rsidRPr="008577AB">
        <w:rPr>
          <w:rFonts w:ascii="GHEA Grapalat" w:hAnsi="GHEA Grapalat"/>
          <w:b/>
          <w:i w:val="0"/>
          <w:lang w:val="af-ZA"/>
        </w:rPr>
        <w:t xml:space="preserve"> </w:t>
      </w:r>
      <w:r w:rsidR="008D464E">
        <w:rPr>
          <w:rFonts w:ascii="GHEA Grapalat" w:hAnsi="GHEA Grapalat"/>
          <w:b/>
          <w:i w:val="0"/>
          <w:lang w:val="af-ZA"/>
        </w:rPr>
        <w:t>ՀՀՄ-ՀՄԱԱՇՁԲ-21/4</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8577AB" w:rsidP="00B46D58">
      <w:pPr>
        <w:spacing w:after="160"/>
        <w:jc w:val="both"/>
        <w:rPr>
          <w:rFonts w:ascii="GHEA Grapalat" w:hAnsi="GHEA Grapalat"/>
        </w:rPr>
      </w:pPr>
      <w:r w:rsidRPr="00374F4A">
        <w:rPr>
          <w:rFonts w:ascii="GHEA Grapalat" w:hAnsi="GHEA Grapalat"/>
        </w:rPr>
        <w:t>на участие</w:t>
      </w:r>
      <w:r w:rsidRPr="008577AB">
        <w:rPr>
          <w:rFonts w:ascii="GHEA Grapalat" w:hAnsi="GHEA Grapalat"/>
          <w:b/>
        </w:rPr>
        <w:t xml:space="preserve"> </w:t>
      </w:r>
      <w:r w:rsidRPr="008577AB">
        <w:rPr>
          <w:rFonts w:ascii="GHEA Grapalat" w:hAnsi="GHEA Grapalat"/>
        </w:rPr>
        <w:t>на закупок у одного лица, обусловленного безотлагательностью</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8577AB" w:rsidRPr="008D464E" w:rsidRDefault="006B3E56" w:rsidP="008577AB">
      <w:pPr>
        <w:pStyle w:val="BodyTextIndent"/>
        <w:widowControl w:val="0"/>
        <w:spacing w:after="160" w:line="240" w:lineRule="auto"/>
        <w:ind w:firstLine="0"/>
        <w:jc w:val="right"/>
        <w:rPr>
          <w:rFonts w:ascii="GHEA Grapalat" w:hAnsi="GHEA Grapalat"/>
        </w:rPr>
      </w:pPr>
      <w:r>
        <w:rPr>
          <w:rFonts w:ascii="GHEA Grapalat" w:hAnsi="GHEA Grapalat"/>
        </w:rPr>
        <w:t>удовлетворяет</w:t>
      </w:r>
      <w:r>
        <w:rPr>
          <w:rFonts w:ascii="GHEA Grapalat" w:hAnsi="GHEA Grapalat"/>
          <w:spacing w:val="-4"/>
        </w:rPr>
        <w:t xml:space="preserve"> </w:t>
      </w:r>
      <w:r w:rsidRPr="008D464E">
        <w:rPr>
          <w:rFonts w:ascii="GHEA Grapalat" w:hAnsi="GHEA Grapalat"/>
        </w:rPr>
        <w:t xml:space="preserve">требованиям к праву участия установленным приглашением на </w:t>
      </w:r>
      <w:r w:rsidR="008577AB" w:rsidRPr="008D464E">
        <w:rPr>
          <w:rFonts w:ascii="GHEA Grapalat" w:hAnsi="GHEA Grapalat"/>
        </w:rPr>
        <w:t>на участие на закупок у одного лица, обусловленного безотлагательностью</w:t>
      </w:r>
      <w:r>
        <w:rPr>
          <w:rFonts w:ascii="GHEA Grapalat" w:hAnsi="GHEA Grapalat"/>
        </w:rPr>
        <w:t xml:space="preserve"> под кодом "</w:t>
      </w:r>
      <w:r w:rsidR="008577AB" w:rsidRPr="008D464E">
        <w:rPr>
          <w:rFonts w:ascii="GHEA Grapalat" w:hAnsi="GHEA Grapalat"/>
        </w:rPr>
        <w:t xml:space="preserve"> </w:t>
      </w:r>
      <w:r w:rsidR="008D464E" w:rsidRPr="008D464E">
        <w:rPr>
          <w:rFonts w:ascii="GHEA Grapalat" w:hAnsi="GHEA Grapalat"/>
        </w:rPr>
        <w:t>ՀՀՄ-ՀՄԱԱՇՁԲ-21/4</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8577AB" w:rsidRPr="008577AB" w:rsidRDefault="006B3E56" w:rsidP="008577AB">
      <w:pPr>
        <w:pStyle w:val="BodyTextIndent"/>
        <w:widowControl w:val="0"/>
        <w:spacing w:after="160" w:line="240" w:lineRule="auto"/>
        <w:ind w:firstLine="0"/>
        <w:jc w:val="right"/>
        <w:rPr>
          <w:rFonts w:ascii="GHEA Grapalat" w:hAnsi="GHEA Grapalat"/>
          <w:b/>
          <w:i w:val="0"/>
          <w:sz w:val="24"/>
          <w:szCs w:val="24"/>
        </w:rPr>
      </w:pPr>
      <w:r>
        <w:rPr>
          <w:rFonts w:ascii="GHEA Grapalat" w:hAnsi="GHEA Grapalat"/>
        </w:rPr>
        <w:t xml:space="preserve">в рамках участия в </w:t>
      </w:r>
      <w:r w:rsidR="008577AB" w:rsidRPr="00374F4A">
        <w:rPr>
          <w:rFonts w:ascii="GHEA Grapalat" w:hAnsi="GHEA Grapalat"/>
          <w:sz w:val="24"/>
          <w:szCs w:val="24"/>
        </w:rPr>
        <w:t>на участие</w:t>
      </w:r>
      <w:r w:rsidR="008577AB" w:rsidRPr="008577AB">
        <w:rPr>
          <w:rFonts w:ascii="GHEA Grapalat" w:hAnsi="GHEA Grapalat"/>
          <w:b/>
          <w:sz w:val="24"/>
          <w:szCs w:val="24"/>
        </w:rPr>
        <w:t xml:space="preserve"> </w:t>
      </w:r>
      <w:r w:rsidR="008577AB" w:rsidRPr="008577AB">
        <w:rPr>
          <w:rFonts w:ascii="GHEA Grapalat" w:hAnsi="GHEA Grapalat"/>
          <w:sz w:val="24"/>
          <w:szCs w:val="24"/>
        </w:rPr>
        <w:t>на закупок у одного лица, обусловленного безотлагательностью</w:t>
      </w:r>
      <w:r w:rsidR="00305944">
        <w:rPr>
          <w:rFonts w:ascii="GHEA Grapalat" w:hAnsi="GHEA Grapalat"/>
        </w:rPr>
        <w:t xml:space="preserve"> </w:t>
      </w:r>
      <w:r>
        <w:rPr>
          <w:rFonts w:ascii="GHEA Grapalat" w:hAnsi="GHEA Grapalat"/>
        </w:rPr>
        <w:t>под кодом "</w:t>
      </w:r>
      <w:r w:rsidR="008577AB" w:rsidRPr="008577AB">
        <w:rPr>
          <w:rFonts w:ascii="GHEA Grapalat" w:hAnsi="GHEA Grapalat"/>
          <w:b/>
          <w:i w:val="0"/>
          <w:lang w:val="af-ZA"/>
        </w:rPr>
        <w:t xml:space="preserve"> </w:t>
      </w:r>
      <w:r w:rsidR="008D464E">
        <w:rPr>
          <w:rFonts w:ascii="GHEA Grapalat" w:hAnsi="GHEA Grapalat"/>
          <w:b/>
          <w:i w:val="0"/>
          <w:lang w:val="af-ZA"/>
        </w:rPr>
        <w:t>ՀՀՄ-ՀՄԱԱՇՁԲ-21/4</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5"/>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8577AB" w:rsidRPr="008577AB" w:rsidRDefault="00220899" w:rsidP="008577AB">
      <w:pPr>
        <w:pStyle w:val="BodyTextIndent"/>
        <w:widowControl w:val="0"/>
        <w:spacing w:after="160" w:line="240" w:lineRule="auto"/>
        <w:ind w:firstLine="0"/>
        <w:jc w:val="right"/>
        <w:rPr>
          <w:rFonts w:ascii="GHEA Grapalat" w:hAnsi="GHEA Grapalat"/>
          <w:b/>
          <w:i w:val="0"/>
          <w:sz w:val="24"/>
          <w:szCs w:val="24"/>
        </w:rPr>
      </w:pPr>
      <w:r w:rsidRPr="001439BD">
        <w:rPr>
          <w:rFonts w:ascii="GHEA Grapalat" w:hAnsi="GHEA Grapalat"/>
          <w:b/>
        </w:rPr>
        <w:t xml:space="preserve">к Приглашению на </w:t>
      </w:r>
      <w:r w:rsidR="008577AB" w:rsidRPr="00BF4E90">
        <w:rPr>
          <w:rFonts w:ascii="GHEA Grapalat" w:hAnsi="GHEA Grapalat"/>
          <w:b/>
          <w:sz w:val="24"/>
          <w:szCs w:val="24"/>
        </w:rPr>
        <w:t xml:space="preserve">к Приглашению на </w:t>
      </w:r>
      <w:r w:rsidR="008577AB" w:rsidRPr="00F01E8A">
        <w:rPr>
          <w:rFonts w:ascii="GHEA Grapalat" w:hAnsi="GHEA Grapalat"/>
          <w:b/>
          <w:sz w:val="24"/>
          <w:szCs w:val="24"/>
        </w:rPr>
        <w:t>закупок у одного лица,</w:t>
      </w:r>
      <w:r w:rsidR="008577AB" w:rsidRPr="00F01E8A">
        <w:rPr>
          <w:b/>
          <w:sz w:val="24"/>
          <w:szCs w:val="24"/>
        </w:rPr>
        <w:t xml:space="preserve"> </w:t>
      </w:r>
      <w:r w:rsidR="008577AB" w:rsidRPr="00F01E8A">
        <w:rPr>
          <w:rFonts w:ascii="GHEA Grapalat" w:hAnsi="GHEA Grapalat"/>
          <w:b/>
          <w:sz w:val="24"/>
          <w:szCs w:val="24"/>
        </w:rPr>
        <w:t>обусловленного безотлагательностью,</w:t>
      </w:r>
      <w:r w:rsidR="008577AB" w:rsidRPr="00F01E8A">
        <w:rPr>
          <w:rStyle w:val="FootnoteReference"/>
          <w:rFonts w:ascii="GHEA Grapalat" w:hAnsi="GHEA Grapalat"/>
          <w:b/>
          <w:i w:val="0"/>
          <w:sz w:val="24"/>
          <w:szCs w:val="24"/>
        </w:rPr>
        <w:footnoteReference w:customMarkFollows="1" w:id="17"/>
        <w:t>*</w:t>
      </w:r>
      <w:r w:rsidR="008577AB" w:rsidRPr="00BF4E90">
        <w:rPr>
          <w:rFonts w:ascii="GHEA Grapalat" w:hAnsi="GHEA Grapalat" w:cs="Arial"/>
          <w:b/>
          <w:sz w:val="24"/>
          <w:szCs w:val="24"/>
        </w:rPr>
        <w:br/>
      </w:r>
      <w:r w:rsidR="008577AB" w:rsidRPr="00374F4A">
        <w:rPr>
          <w:rFonts w:ascii="GHEA Grapalat" w:hAnsi="GHEA Grapalat"/>
          <w:b/>
          <w:sz w:val="24"/>
          <w:szCs w:val="24"/>
        </w:rPr>
        <w:t xml:space="preserve">под кодом </w:t>
      </w:r>
      <w:r w:rsidR="008577AB">
        <w:rPr>
          <w:rFonts w:ascii="GHEA Grapalat" w:hAnsi="GHEA Grapalat"/>
          <w:sz w:val="24"/>
          <w:szCs w:val="24"/>
        </w:rPr>
        <w:t>"</w:t>
      </w:r>
      <w:r w:rsidR="008577AB" w:rsidRPr="008577AB">
        <w:rPr>
          <w:rFonts w:ascii="GHEA Grapalat" w:hAnsi="GHEA Grapalat"/>
          <w:b/>
          <w:i w:val="0"/>
          <w:lang w:val="af-ZA"/>
        </w:rPr>
        <w:t xml:space="preserve"> </w:t>
      </w:r>
      <w:r w:rsidR="008D464E">
        <w:rPr>
          <w:rFonts w:ascii="GHEA Grapalat" w:hAnsi="GHEA Grapalat"/>
          <w:b/>
          <w:i w:val="0"/>
          <w:lang w:val="af-ZA"/>
        </w:rPr>
        <w:t>ՀՀՄ-ՀՄԱԱՇՁԲ-21/4</w:t>
      </w:r>
    </w:p>
    <w:p w:rsidR="00220899" w:rsidRPr="00FA6464" w:rsidRDefault="00220899" w:rsidP="00220899">
      <w:pPr>
        <w:jc w:val="right"/>
        <w:rPr>
          <w:rFonts w:ascii="GHEA Grapalat" w:hAnsi="GHEA Grapalat"/>
          <w:b/>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1206A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1206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1206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1206A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1206A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1206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1206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1206A3"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1206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1206A3"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1206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1206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577AB" w:rsidRPr="008577AB" w:rsidRDefault="008577AB" w:rsidP="008577AB">
      <w:pPr>
        <w:pStyle w:val="BodyTextIndent"/>
        <w:widowControl w:val="0"/>
        <w:spacing w:after="160" w:line="240" w:lineRule="auto"/>
        <w:ind w:firstLine="0"/>
        <w:jc w:val="right"/>
        <w:rPr>
          <w:rFonts w:ascii="GHEA Grapalat" w:hAnsi="GHEA Grapalat"/>
          <w:b/>
          <w:i w:val="0"/>
          <w:sz w:val="24"/>
          <w:szCs w:val="24"/>
        </w:rPr>
      </w:pPr>
      <w:r w:rsidRPr="00BF4E90">
        <w:rPr>
          <w:rFonts w:ascii="GHEA Grapalat" w:hAnsi="GHEA Grapalat"/>
          <w:b/>
          <w:sz w:val="24"/>
          <w:szCs w:val="24"/>
        </w:rPr>
        <w:t xml:space="preserve">к Приглашению на </w:t>
      </w:r>
      <w:r w:rsidRPr="00F01E8A">
        <w:rPr>
          <w:rFonts w:ascii="GHEA Grapalat" w:hAnsi="GHEA Grapalat"/>
          <w:b/>
          <w:sz w:val="24"/>
          <w:szCs w:val="24"/>
        </w:rPr>
        <w:t>закупок у одного лица,</w:t>
      </w:r>
      <w:r w:rsidRPr="00F01E8A">
        <w:rPr>
          <w:b/>
          <w:sz w:val="24"/>
          <w:szCs w:val="24"/>
        </w:rPr>
        <w:t xml:space="preserve"> </w:t>
      </w:r>
      <w:r w:rsidRPr="00F01E8A">
        <w:rPr>
          <w:rFonts w:ascii="GHEA Grapalat" w:hAnsi="GHEA Grapalat"/>
          <w:b/>
          <w:sz w:val="24"/>
          <w:szCs w:val="24"/>
        </w:rPr>
        <w:t>обусловленного безотлагательностью,</w:t>
      </w:r>
      <w:r w:rsidRPr="00F01E8A">
        <w:rPr>
          <w:rStyle w:val="FootnoteReference"/>
          <w:rFonts w:ascii="GHEA Grapalat" w:hAnsi="GHEA Grapalat"/>
          <w:b/>
          <w:i w:val="0"/>
          <w:sz w:val="24"/>
          <w:szCs w:val="24"/>
        </w:rPr>
        <w:footnoteReference w:customMarkFollows="1" w:id="18"/>
        <w:t>*</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8577AB">
        <w:rPr>
          <w:rFonts w:ascii="GHEA Grapalat" w:hAnsi="GHEA Grapalat"/>
          <w:b/>
          <w:i w:val="0"/>
          <w:lang w:val="af-ZA"/>
        </w:rPr>
        <w:t xml:space="preserve"> </w:t>
      </w:r>
      <w:r w:rsidR="008D464E">
        <w:rPr>
          <w:rFonts w:ascii="GHEA Grapalat" w:hAnsi="GHEA Grapalat"/>
          <w:b/>
          <w:i w:val="0"/>
          <w:lang w:val="af-ZA"/>
        </w:rPr>
        <w:t>ՀՀՄ-ՀՄԱԱՇՁԲ-21/4</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0D68B8">
      <w:pPr>
        <w:pStyle w:val="BodyTextIndent"/>
        <w:widowControl w:val="0"/>
        <w:spacing w:after="160" w:line="240" w:lineRule="auto"/>
        <w:ind w:firstLine="0"/>
        <w:jc w:val="left"/>
        <w:rPr>
          <w:rFonts w:ascii="GHEA Grapalat" w:hAnsi="GHEA Grapalat"/>
        </w:rPr>
      </w:pPr>
      <w:r w:rsidRPr="000D68B8">
        <w:rPr>
          <w:rFonts w:ascii="GHEA Grapalat" w:hAnsi="GHEA Grapalat"/>
          <w:i w:val="0"/>
          <w:sz w:val="24"/>
          <w:szCs w:val="24"/>
        </w:rPr>
        <w:t xml:space="preserve">Рассмотрев приглашение на </w:t>
      </w:r>
      <w:r w:rsidR="008577AB" w:rsidRPr="000D68B8">
        <w:rPr>
          <w:rFonts w:ascii="GHEA Grapalat" w:hAnsi="GHEA Grapalat"/>
          <w:i w:val="0"/>
          <w:sz w:val="24"/>
          <w:szCs w:val="24"/>
        </w:rPr>
        <w:t>а закупок у одного лица, обусловленного безотлагательностью,</w:t>
      </w:r>
      <w:r w:rsidR="008577AB" w:rsidRPr="000D68B8">
        <w:footnoteReference w:customMarkFollows="1" w:id="19"/>
        <w:t>*</w:t>
      </w:r>
      <w:r w:rsidRPr="000D68B8">
        <w:rPr>
          <w:rFonts w:ascii="GHEA Grapalat" w:hAnsi="GHEA Grapalat"/>
          <w:i w:val="0"/>
          <w:sz w:val="24"/>
          <w:szCs w:val="24"/>
        </w:rPr>
        <w:t xml:space="preserve"> под кодом </w:t>
      </w:r>
      <w:r w:rsidR="006132ED" w:rsidRPr="000D68B8">
        <w:rPr>
          <w:rFonts w:ascii="GHEA Grapalat" w:hAnsi="GHEA Grapalat"/>
          <w:i w:val="0"/>
          <w:sz w:val="24"/>
          <w:szCs w:val="24"/>
        </w:rPr>
        <w:t>"</w:t>
      </w:r>
      <w:r w:rsidR="008577AB" w:rsidRPr="000D68B8">
        <w:rPr>
          <w:rFonts w:ascii="GHEA Grapalat" w:hAnsi="GHEA Grapalat"/>
          <w:i w:val="0"/>
          <w:sz w:val="24"/>
          <w:szCs w:val="24"/>
        </w:rPr>
        <w:t xml:space="preserve"> </w:t>
      </w:r>
      <w:r w:rsidR="008D464E">
        <w:rPr>
          <w:rFonts w:ascii="GHEA Grapalat" w:hAnsi="GHEA Grapalat"/>
          <w:i w:val="0"/>
          <w:sz w:val="24"/>
          <w:szCs w:val="24"/>
        </w:rPr>
        <w:t>ՀՀՄ-ՀՄԱԱՇՁԲ-21/4</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0"/>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lastRenderedPageBreak/>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8577AB" w:rsidRPr="008577AB" w:rsidRDefault="008577AB" w:rsidP="008577AB">
      <w:pPr>
        <w:pStyle w:val="BodyTextIndent"/>
        <w:widowControl w:val="0"/>
        <w:spacing w:after="160" w:line="240" w:lineRule="auto"/>
        <w:ind w:firstLine="0"/>
        <w:jc w:val="right"/>
        <w:rPr>
          <w:rFonts w:ascii="GHEA Grapalat" w:hAnsi="GHEA Grapalat"/>
          <w:b/>
          <w:i w:val="0"/>
          <w:sz w:val="24"/>
          <w:szCs w:val="24"/>
        </w:rPr>
      </w:pPr>
      <w:r w:rsidRPr="00BF4E90">
        <w:rPr>
          <w:rFonts w:ascii="GHEA Grapalat" w:hAnsi="GHEA Grapalat"/>
          <w:b/>
          <w:sz w:val="24"/>
          <w:szCs w:val="24"/>
        </w:rPr>
        <w:t xml:space="preserve">к Приглашению на </w:t>
      </w:r>
      <w:r w:rsidRPr="00F01E8A">
        <w:rPr>
          <w:rFonts w:ascii="GHEA Grapalat" w:hAnsi="GHEA Grapalat"/>
          <w:b/>
          <w:sz w:val="24"/>
          <w:szCs w:val="24"/>
        </w:rPr>
        <w:t>закупок у одного лица,</w:t>
      </w:r>
      <w:r w:rsidRPr="00F01E8A">
        <w:rPr>
          <w:b/>
          <w:sz w:val="24"/>
          <w:szCs w:val="24"/>
        </w:rPr>
        <w:t xml:space="preserve"> </w:t>
      </w:r>
      <w:r w:rsidRPr="00F01E8A">
        <w:rPr>
          <w:rFonts w:ascii="GHEA Grapalat" w:hAnsi="GHEA Grapalat"/>
          <w:b/>
          <w:sz w:val="24"/>
          <w:szCs w:val="24"/>
        </w:rPr>
        <w:t>обусловленного безотлагательностью,</w:t>
      </w:r>
      <w:r w:rsidRPr="00F01E8A">
        <w:rPr>
          <w:rStyle w:val="FootnoteReference"/>
          <w:rFonts w:ascii="GHEA Grapalat" w:hAnsi="GHEA Grapalat"/>
          <w:b/>
          <w:i w:val="0"/>
          <w:sz w:val="24"/>
          <w:szCs w:val="24"/>
        </w:rPr>
        <w:footnoteReference w:customMarkFollows="1" w:id="21"/>
        <w:t>*</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8577AB">
        <w:rPr>
          <w:rFonts w:ascii="GHEA Grapalat" w:hAnsi="GHEA Grapalat"/>
          <w:b/>
          <w:i w:val="0"/>
          <w:lang w:val="af-ZA"/>
        </w:rPr>
        <w:t xml:space="preserve"> </w:t>
      </w:r>
      <w:r w:rsidR="008D464E">
        <w:rPr>
          <w:rFonts w:ascii="GHEA Grapalat" w:hAnsi="GHEA Grapalat"/>
          <w:b/>
          <w:i w:val="0"/>
          <w:lang w:val="af-ZA"/>
        </w:rPr>
        <w:t>ՀՀՄ-ՀՄԱԱՇՁԲ-21/4</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2"/>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w:t>
      </w:r>
      <w:r w:rsidRPr="00B138F3">
        <w:rPr>
          <w:rFonts w:ascii="GHEA Grapalat" w:hAnsi="GHEA Grapalat"/>
          <w:sz w:val="22"/>
          <w:szCs w:val="22"/>
        </w:rPr>
        <w:lastRenderedPageBreak/>
        <w:t xml:space="preserve">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577A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r>
            <w:r w:rsidRPr="005170BD">
              <w:rPr>
                <w:rFonts w:ascii="GHEA Grapalat" w:hAnsi="GHEA Grapalat"/>
                <w:sz w:val="20"/>
                <w:szCs w:val="20"/>
              </w:rPr>
              <w:t>Наименование, или имя, фамилия бенефициара</w:t>
            </w:r>
            <w:r w:rsidRPr="005170BD">
              <w:rPr>
                <w:sz w:val="20"/>
                <w:szCs w:val="20"/>
              </w:rPr>
              <w:t xml:space="preserve"> </w:t>
            </w:r>
            <w:r w:rsidRPr="005170BD">
              <w:rPr>
                <w:rFonts w:ascii="GHEA Grapalat" w:hAnsi="GHEA Grapalat"/>
                <w:sz w:val="20"/>
                <w:szCs w:val="20"/>
              </w:rPr>
              <w:t>ГНКО</w:t>
            </w:r>
            <w:r w:rsidRPr="00AE5DEC">
              <w:rPr>
                <w:rFonts w:ascii="GHEA Grapalat" w:hAnsi="GHEA Grapalat"/>
                <w:sz w:val="20"/>
                <w:szCs w:val="20"/>
              </w:rPr>
              <w:t xml:space="preserve">  </w:t>
            </w:r>
            <w:r w:rsidRPr="005170BD">
              <w:rPr>
                <w:rFonts w:ascii="GHEA Grapalat" w:hAnsi="GHEA Grapalat"/>
                <w:sz w:val="20"/>
                <w:szCs w:val="20"/>
              </w:rPr>
              <w:t>«Республиканская спортивная школа стрельбы»</w:t>
            </w:r>
          </w:p>
        </w:tc>
      </w:tr>
      <w:tr w:rsidR="008577A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577AB"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D777AE">
              <w:rPr>
                <w:rFonts w:ascii="GHEA Grapalat" w:hAnsi="GHEA Grapalat"/>
              </w:rPr>
              <w:t xml:space="preserve"> </w:t>
            </w:r>
            <w:r w:rsidRPr="005170BD">
              <w:rPr>
                <w:rFonts w:ascii="GHEA Grapalat" w:hAnsi="GHEA Grapalat"/>
              </w:rPr>
              <w:t>02205225</w:t>
            </w:r>
          </w:p>
        </w:tc>
      </w:tr>
      <w:tr w:rsidR="008577AB"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7F2A1C">
              <w:rPr>
                <w:rFonts w:ascii="GHEA Grapalat" w:hAnsi="GHEA Grapalat"/>
              </w:rPr>
              <w:t>мин.финанс</w:t>
            </w:r>
            <w:r>
              <w:rPr>
                <w:rFonts w:ascii="GHEA Grapalat" w:hAnsi="GHEA Grapalat"/>
              </w:rPr>
              <w:t>ов</w:t>
            </w:r>
            <w:r w:rsidRPr="007F2A1C">
              <w:rPr>
                <w:rFonts w:ascii="GHEA Grapalat" w:hAnsi="GHEA Grapalat"/>
              </w:rPr>
              <w:t xml:space="preserve"> РА</w:t>
            </w:r>
          </w:p>
        </w:tc>
      </w:tr>
      <w:tr w:rsidR="008577AB"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5170BD">
              <w:rPr>
                <w:rFonts w:ascii="GHEA Grapalat" w:hAnsi="GHEA Grapalat" w:cs="Sylfaen"/>
                <w:lang w:val="en-US" w:eastAsia="en-US" w:bidi="ar-SA"/>
              </w:rPr>
              <w:t>900005000758</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577AB" w:rsidRPr="008577AB" w:rsidRDefault="008577AB" w:rsidP="008577AB">
      <w:pPr>
        <w:pStyle w:val="BodyTextIndent"/>
        <w:widowControl w:val="0"/>
        <w:spacing w:after="160" w:line="240" w:lineRule="auto"/>
        <w:ind w:firstLine="0"/>
        <w:jc w:val="right"/>
        <w:rPr>
          <w:rFonts w:ascii="GHEA Grapalat" w:hAnsi="GHEA Grapalat"/>
          <w:b/>
          <w:i w:val="0"/>
          <w:sz w:val="24"/>
          <w:szCs w:val="24"/>
        </w:rPr>
      </w:pPr>
      <w:r w:rsidRPr="00BF4E90">
        <w:rPr>
          <w:rFonts w:ascii="GHEA Grapalat" w:hAnsi="GHEA Grapalat"/>
          <w:b/>
          <w:sz w:val="24"/>
          <w:szCs w:val="24"/>
        </w:rPr>
        <w:t xml:space="preserve">к Приглашению на </w:t>
      </w:r>
      <w:r w:rsidRPr="00F01E8A">
        <w:rPr>
          <w:rFonts w:ascii="GHEA Grapalat" w:hAnsi="GHEA Grapalat"/>
          <w:b/>
          <w:sz w:val="24"/>
          <w:szCs w:val="24"/>
        </w:rPr>
        <w:t>закупок у одного лица,</w:t>
      </w:r>
      <w:r w:rsidRPr="00F01E8A">
        <w:rPr>
          <w:b/>
          <w:sz w:val="24"/>
          <w:szCs w:val="24"/>
        </w:rPr>
        <w:t xml:space="preserve"> </w:t>
      </w:r>
      <w:r w:rsidRPr="00F01E8A">
        <w:rPr>
          <w:rFonts w:ascii="GHEA Grapalat" w:hAnsi="GHEA Grapalat"/>
          <w:b/>
          <w:sz w:val="24"/>
          <w:szCs w:val="24"/>
        </w:rPr>
        <w:t>обусловленного безотлагательностью,</w:t>
      </w:r>
      <w:r w:rsidRPr="00F01E8A">
        <w:rPr>
          <w:rStyle w:val="FootnoteReference"/>
          <w:rFonts w:ascii="GHEA Grapalat" w:hAnsi="GHEA Grapalat"/>
          <w:b/>
          <w:i w:val="0"/>
          <w:sz w:val="24"/>
          <w:szCs w:val="24"/>
        </w:rPr>
        <w:footnoteReference w:customMarkFollows="1" w:id="23"/>
        <w:t>*</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8577AB">
        <w:rPr>
          <w:rFonts w:ascii="GHEA Grapalat" w:hAnsi="GHEA Grapalat"/>
          <w:b/>
          <w:i w:val="0"/>
          <w:lang w:val="af-ZA"/>
        </w:rPr>
        <w:t xml:space="preserve"> </w:t>
      </w:r>
      <w:r w:rsidR="008D464E">
        <w:rPr>
          <w:rFonts w:ascii="GHEA Grapalat" w:hAnsi="GHEA Grapalat"/>
          <w:b/>
          <w:i w:val="0"/>
          <w:lang w:val="af-ZA"/>
        </w:rPr>
        <w:t>ՀՀՄ-ՀՄԱԱՇՁԲ-21/4</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 xml:space="preserve">Подписав платежное требование (далее — Требование), прилагаемое </w:t>
      </w:r>
      <w:r w:rsidRPr="00B138F3">
        <w:rPr>
          <w:rFonts w:ascii="GHEA Grapalat" w:hAnsi="GHEA Grapalat"/>
        </w:rPr>
        <w:lastRenderedPageBreak/>
        <w:t>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w:t>
      </w:r>
      <w:r w:rsidRPr="00B138F3">
        <w:rPr>
          <w:rFonts w:ascii="GHEA Grapalat" w:hAnsi="GHEA Grapalat"/>
        </w:rPr>
        <w:lastRenderedPageBreak/>
        <w:t>"АКРА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577A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r>
            <w:r w:rsidRPr="005170BD">
              <w:rPr>
                <w:rFonts w:ascii="GHEA Grapalat" w:hAnsi="GHEA Grapalat"/>
                <w:sz w:val="20"/>
                <w:szCs w:val="20"/>
              </w:rPr>
              <w:t>Наименование, или имя, фамилия бенефициара</w:t>
            </w:r>
            <w:r w:rsidRPr="005170BD">
              <w:rPr>
                <w:sz w:val="20"/>
                <w:szCs w:val="20"/>
              </w:rPr>
              <w:t xml:space="preserve"> </w:t>
            </w:r>
            <w:r w:rsidRPr="005170BD">
              <w:rPr>
                <w:rFonts w:ascii="GHEA Grapalat" w:hAnsi="GHEA Grapalat"/>
                <w:sz w:val="20"/>
                <w:szCs w:val="20"/>
              </w:rPr>
              <w:t>ГНКО</w:t>
            </w:r>
            <w:r w:rsidRPr="00AE5DEC">
              <w:rPr>
                <w:rFonts w:ascii="GHEA Grapalat" w:hAnsi="GHEA Grapalat"/>
                <w:sz w:val="20"/>
                <w:szCs w:val="20"/>
              </w:rPr>
              <w:t xml:space="preserve">  </w:t>
            </w:r>
            <w:r w:rsidRPr="005170BD">
              <w:rPr>
                <w:rFonts w:ascii="GHEA Grapalat" w:hAnsi="GHEA Grapalat"/>
                <w:sz w:val="20"/>
                <w:szCs w:val="20"/>
              </w:rPr>
              <w:t>«Республиканская спортивная школа стрельбы»</w:t>
            </w:r>
          </w:p>
        </w:tc>
      </w:tr>
      <w:tr w:rsidR="008577A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577AB"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D777AE">
              <w:rPr>
                <w:rFonts w:ascii="GHEA Grapalat" w:hAnsi="GHEA Grapalat"/>
              </w:rPr>
              <w:t xml:space="preserve"> </w:t>
            </w:r>
            <w:r w:rsidRPr="005170BD">
              <w:rPr>
                <w:rFonts w:ascii="GHEA Grapalat" w:hAnsi="GHEA Grapalat"/>
              </w:rPr>
              <w:t>02205225</w:t>
            </w:r>
          </w:p>
        </w:tc>
      </w:tr>
      <w:tr w:rsidR="008577AB"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7F2A1C">
              <w:rPr>
                <w:rFonts w:ascii="GHEA Grapalat" w:hAnsi="GHEA Grapalat"/>
              </w:rPr>
              <w:t>мин.финанс</w:t>
            </w:r>
            <w:r>
              <w:rPr>
                <w:rFonts w:ascii="GHEA Grapalat" w:hAnsi="GHEA Grapalat"/>
              </w:rPr>
              <w:t>ов</w:t>
            </w:r>
            <w:r w:rsidRPr="007F2A1C">
              <w:rPr>
                <w:rFonts w:ascii="GHEA Grapalat" w:hAnsi="GHEA Grapalat"/>
              </w:rPr>
              <w:t xml:space="preserve"> РА</w:t>
            </w:r>
          </w:p>
        </w:tc>
      </w:tr>
      <w:tr w:rsidR="008577AB"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7AB" w:rsidRPr="00B138F3" w:rsidRDefault="008577AB" w:rsidP="008577AB">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rsidRPr="005170BD">
              <w:rPr>
                <w:rFonts w:ascii="GHEA Grapalat" w:hAnsi="GHEA Grapalat" w:cs="Sylfaen"/>
                <w:lang w:val="en-US" w:eastAsia="en-US" w:bidi="ar-SA"/>
              </w:rPr>
              <w:t>900005000758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52257B"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25"/>
        <w:t>25</w:t>
      </w:r>
    </w:p>
    <w:p w:rsidR="0052257B" w:rsidRPr="008577AB" w:rsidRDefault="0052257B" w:rsidP="0052257B">
      <w:pPr>
        <w:pStyle w:val="BodyTextIndent"/>
        <w:widowControl w:val="0"/>
        <w:spacing w:after="160" w:line="240" w:lineRule="auto"/>
        <w:ind w:firstLine="0"/>
        <w:jc w:val="right"/>
        <w:rPr>
          <w:rFonts w:ascii="GHEA Grapalat" w:hAnsi="GHEA Grapalat"/>
          <w:b/>
          <w:i w:val="0"/>
          <w:sz w:val="24"/>
          <w:szCs w:val="24"/>
        </w:rPr>
      </w:pPr>
      <w:r w:rsidRPr="00BF4E90">
        <w:rPr>
          <w:rFonts w:ascii="GHEA Grapalat" w:hAnsi="GHEA Grapalat"/>
          <w:b/>
          <w:sz w:val="24"/>
          <w:szCs w:val="24"/>
        </w:rPr>
        <w:t xml:space="preserve">к Приглашению на </w:t>
      </w:r>
      <w:r w:rsidRPr="00F01E8A">
        <w:rPr>
          <w:rFonts w:ascii="GHEA Grapalat" w:hAnsi="GHEA Grapalat"/>
          <w:b/>
          <w:sz w:val="24"/>
          <w:szCs w:val="24"/>
        </w:rPr>
        <w:t>закупок у одного лица,</w:t>
      </w:r>
      <w:r w:rsidRPr="00F01E8A">
        <w:rPr>
          <w:b/>
          <w:sz w:val="24"/>
          <w:szCs w:val="24"/>
        </w:rPr>
        <w:t xml:space="preserve"> </w:t>
      </w:r>
      <w:r w:rsidRPr="00F01E8A">
        <w:rPr>
          <w:rFonts w:ascii="GHEA Grapalat" w:hAnsi="GHEA Grapalat"/>
          <w:b/>
          <w:sz w:val="24"/>
          <w:szCs w:val="24"/>
        </w:rPr>
        <w:t>обусловленного безотлагательностью,</w:t>
      </w:r>
      <w:r w:rsidRPr="00F01E8A">
        <w:rPr>
          <w:rStyle w:val="FootnoteReference"/>
          <w:rFonts w:ascii="GHEA Grapalat" w:hAnsi="GHEA Grapalat"/>
          <w:b/>
          <w:i w:val="0"/>
          <w:sz w:val="24"/>
          <w:szCs w:val="24"/>
        </w:rPr>
        <w:footnoteReference w:customMarkFollows="1" w:id="26"/>
        <w:t>*</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8577AB">
        <w:rPr>
          <w:rFonts w:ascii="GHEA Grapalat" w:hAnsi="GHEA Grapalat"/>
          <w:b/>
          <w:i w:val="0"/>
          <w:lang w:val="af-ZA"/>
        </w:rPr>
        <w:t xml:space="preserve"> </w:t>
      </w:r>
      <w:r w:rsidR="008D464E">
        <w:rPr>
          <w:rFonts w:ascii="GHEA Grapalat" w:hAnsi="GHEA Grapalat"/>
          <w:b/>
          <w:i w:val="0"/>
          <w:lang w:val="af-ZA"/>
        </w:rPr>
        <w:t>ՀՀՄ-ՀՄԱԱՇՁԲ-21/4</w:t>
      </w:r>
    </w:p>
    <w:p w:rsidR="0052257B" w:rsidRPr="0052257B" w:rsidRDefault="0052257B" w:rsidP="00BB28C8">
      <w:pPr>
        <w:pStyle w:val="BodyTextIndent3"/>
        <w:widowControl w:val="0"/>
        <w:spacing w:after="160"/>
        <w:jc w:val="right"/>
        <w:rPr>
          <w:rFonts w:ascii="GHEA Grapalat" w:hAnsi="GHEA Grapalat" w:cs="Sylfaen"/>
          <w:b/>
          <w:sz w:val="24"/>
          <w:szCs w:val="24"/>
        </w:rPr>
      </w:pP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Pr="000A3450">
        <w:rPr>
          <w:rFonts w:ascii="GHEA Grapalat" w:hAnsi="GHEA Grapalat"/>
        </w:rPr>
        <w:lastRenderedPageBreak/>
        <w:t xml:space="preserve">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52257B">
      <w:pPr>
        <w:widowControl w:val="0"/>
        <w:jc w:val="both"/>
        <w:rPr>
          <w:rFonts w:ascii="GHEA Grapalat" w:hAnsi="GHEA Grapalat"/>
          <w:vertAlign w:val="superscript"/>
        </w:rPr>
      </w:pPr>
      <w:r w:rsidRPr="009F3DC7">
        <w:rPr>
          <w:rFonts w:ascii="GHEA Grapalat" w:hAnsi="GHEA Grapalat"/>
        </w:rPr>
        <w:t xml:space="preserve">(далее </w:t>
      </w:r>
      <w:r>
        <w:rPr>
          <w:rFonts w:ascii="GHEA Grapalat" w:hAnsi="GHEA Grapalat"/>
        </w:rPr>
        <w:t xml:space="preserve">— договор), </w:t>
      </w:r>
      <w:r w:rsidR="0052257B">
        <w:rPr>
          <w:rStyle w:val="jlqj4b"/>
          <w:rFonts w:ascii="Arial" w:hAnsi="Arial" w:cs="Arial"/>
        </w:rPr>
        <w:t>Ремонт</w:t>
      </w:r>
      <w:r w:rsidR="0052257B">
        <w:rPr>
          <w:rStyle w:val="jlqj4b"/>
        </w:rPr>
        <w:t xml:space="preserve"> </w:t>
      </w:r>
      <w:r w:rsidR="0052257B">
        <w:rPr>
          <w:rStyle w:val="jlqj4b"/>
          <w:rFonts w:ascii="Arial" w:hAnsi="Arial" w:cs="Arial"/>
        </w:rPr>
        <w:t>учебного</w:t>
      </w:r>
      <w:r w:rsidR="0052257B">
        <w:rPr>
          <w:rStyle w:val="jlqj4b"/>
        </w:rPr>
        <w:t xml:space="preserve"> </w:t>
      </w:r>
      <w:r w:rsidR="0052257B">
        <w:rPr>
          <w:rStyle w:val="jlqj4b"/>
          <w:rFonts w:ascii="Arial" w:hAnsi="Arial" w:cs="Arial"/>
        </w:rPr>
        <w:t>корпуса</w:t>
      </w:r>
      <w:r w:rsidR="0052257B">
        <w:rPr>
          <w:rStyle w:val="jlqj4b"/>
        </w:rPr>
        <w:t xml:space="preserve"> 23-</w:t>
      </w:r>
      <w:r w:rsidR="0052257B">
        <w:rPr>
          <w:rStyle w:val="jlqj4b"/>
          <w:rFonts w:ascii="Arial" w:hAnsi="Arial" w:cs="Arial"/>
        </w:rPr>
        <w:t>й</w:t>
      </w:r>
      <w:r w:rsidR="0052257B">
        <w:rPr>
          <w:rStyle w:val="jlqj4b"/>
        </w:rPr>
        <w:t xml:space="preserve"> </w:t>
      </w:r>
      <w:r w:rsidR="0052257B">
        <w:rPr>
          <w:rStyle w:val="jlqj4b"/>
          <w:rFonts w:ascii="Arial" w:hAnsi="Arial" w:cs="Arial"/>
        </w:rPr>
        <w:t>Канакерской</w:t>
      </w:r>
      <w:r w:rsidR="0052257B">
        <w:rPr>
          <w:rStyle w:val="jlqj4b"/>
        </w:rPr>
        <w:t xml:space="preserve"> </w:t>
      </w:r>
      <w:r w:rsidR="0052257B">
        <w:rPr>
          <w:rStyle w:val="jlqj4b"/>
          <w:rFonts w:ascii="Arial" w:hAnsi="Arial" w:cs="Arial"/>
        </w:rPr>
        <w:t>ГЭС</w:t>
      </w:r>
      <w:r w:rsidR="0052257B">
        <w:rPr>
          <w:rStyle w:val="jlqj4b"/>
        </w:rPr>
        <w:t xml:space="preserve"> </w:t>
      </w:r>
      <w:r w:rsidR="0052257B">
        <w:rPr>
          <w:rStyle w:val="jlqj4b"/>
          <w:rFonts w:ascii="Arial" w:hAnsi="Arial" w:cs="Arial"/>
        </w:rPr>
        <w:t>ГНКО</w:t>
      </w:r>
      <w:r w:rsidR="0052257B">
        <w:rPr>
          <w:rStyle w:val="jlqj4b"/>
        </w:rPr>
        <w:t xml:space="preserve"> </w:t>
      </w:r>
      <w:r w:rsidR="0052257B">
        <w:rPr>
          <w:rStyle w:val="jlqj4b"/>
          <w:rFonts w:cs="Arial LatArm"/>
        </w:rPr>
        <w:t>«</w:t>
      </w:r>
      <w:r w:rsidR="0052257B">
        <w:rPr>
          <w:rStyle w:val="jlqj4b"/>
          <w:rFonts w:ascii="Arial" w:hAnsi="Arial" w:cs="Arial"/>
        </w:rPr>
        <w:t>Республиканская</w:t>
      </w:r>
      <w:r w:rsidR="0052257B">
        <w:rPr>
          <w:rStyle w:val="jlqj4b"/>
        </w:rPr>
        <w:t xml:space="preserve"> </w:t>
      </w:r>
      <w:r w:rsidR="0052257B">
        <w:rPr>
          <w:rStyle w:val="jlqj4b"/>
          <w:rFonts w:ascii="Arial" w:hAnsi="Arial" w:cs="Arial"/>
        </w:rPr>
        <w:t>спортивная</w:t>
      </w:r>
      <w:r w:rsidR="0052257B">
        <w:rPr>
          <w:rStyle w:val="jlqj4b"/>
        </w:rPr>
        <w:t xml:space="preserve"> </w:t>
      </w:r>
      <w:r w:rsidR="0052257B">
        <w:rPr>
          <w:rStyle w:val="jlqj4b"/>
          <w:rFonts w:ascii="Arial" w:hAnsi="Arial" w:cs="Arial"/>
        </w:rPr>
        <w:t>школа</w:t>
      </w:r>
      <w:r w:rsidR="0052257B">
        <w:rPr>
          <w:rStyle w:val="jlqj4b"/>
        </w:rPr>
        <w:t xml:space="preserve"> </w:t>
      </w:r>
      <w:r w:rsidR="0052257B">
        <w:rPr>
          <w:rStyle w:val="jlqj4b"/>
          <w:rFonts w:ascii="Arial" w:hAnsi="Arial" w:cs="Arial"/>
        </w:rPr>
        <w:t>стрельбы</w:t>
      </w:r>
      <w:r w:rsidR="0052257B">
        <w:rPr>
          <w:rStyle w:val="jlqj4b"/>
          <w:rFonts w:cs="Arial LatArm"/>
        </w:rPr>
        <w:t>»</w:t>
      </w:r>
      <w:r w:rsidR="0052257B">
        <w:rPr>
          <w:rStyle w:val="jlqj4b"/>
        </w:rPr>
        <w:t xml:space="preserve"> </w:t>
      </w:r>
      <w:r w:rsidR="0052257B">
        <w:rPr>
          <w:rStyle w:val="jlqj4b"/>
          <w:rFonts w:ascii="Arial" w:hAnsi="Arial" w:cs="Arial"/>
        </w:rPr>
        <w:t>Минобрнауки</w:t>
      </w:r>
      <w:r w:rsidR="0052257B">
        <w:rPr>
          <w:rStyle w:val="jlqj4b"/>
        </w:rPr>
        <w:t>.</w:t>
      </w: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8D464E" w:rsidRDefault="000D68B8" w:rsidP="00BB28C8">
      <w:pPr>
        <w:widowControl w:val="0"/>
        <w:tabs>
          <w:tab w:val="left" w:pos="1134"/>
        </w:tabs>
        <w:spacing w:after="160" w:line="360" w:lineRule="auto"/>
        <w:ind w:left="3402"/>
        <w:jc w:val="both"/>
        <w:rPr>
          <w:rFonts w:ascii="GHEA Grapalat" w:hAnsi="GHEA Grapalat" w:cs="Times Armenian"/>
          <w:vertAlign w:val="superscript"/>
        </w:rPr>
      </w:pPr>
      <w:r w:rsidRPr="008D464E">
        <w:rPr>
          <w:rFonts w:ascii="GHEA Grapalat" w:hAnsi="GHEA Grapalat"/>
        </w:rPr>
        <w:t>До15.12.2021г.</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 xml:space="preserve">В случае прекращения договора по основаниям, предусмотренным законом или договором, до приемки Заказчиком результата работы, выполненной </w:t>
      </w:r>
      <w:r w:rsidRPr="009F3DC7">
        <w:rPr>
          <w:rFonts w:ascii="GHEA Grapalat" w:hAnsi="GHEA Grapalat"/>
        </w:rPr>
        <w:lastRenderedPageBreak/>
        <w:t>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0D68B8" w:rsidRPr="000D68B8">
        <w:rPr>
          <w:rFonts w:ascii="GHEA Grapalat" w:hAnsi="GHEA Grapalat"/>
        </w:rPr>
        <w:t>100</w:t>
      </w:r>
      <w:r w:rsidRPr="009F3DC7">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7"/>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8"/>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0D68B8" w:rsidRPr="000D68B8">
        <w:rPr>
          <w:rFonts w:ascii="GHEA Grapalat" w:hAnsi="GHEA Grapalat"/>
        </w:rPr>
        <w:t>2</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9"/>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30"/>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31"/>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32"/>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33"/>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34"/>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35"/>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0A359E" w:rsidRDefault="00BB28C8" w:rsidP="00BB28C8">
      <w:pPr>
        <w:widowControl w:val="0"/>
        <w:spacing w:after="160" w:line="360" w:lineRule="auto"/>
        <w:ind w:firstLine="567"/>
        <w:jc w:val="center"/>
        <w:rPr>
          <w:rFonts w:ascii="Sylfaen" w:hAnsi="Sylfaen"/>
          <w:lang w:val="hy-AM"/>
        </w:rPr>
      </w:pPr>
      <w:r w:rsidRPr="008D464E">
        <w:rPr>
          <w:rStyle w:val="jlqj4b"/>
        </w:rPr>
        <w:t>ВЫПОЛНЕНИЯ РАБОТ "</w:t>
      </w:r>
      <w:r w:rsidR="0052257B" w:rsidRPr="008D464E">
        <w:rPr>
          <w:rStyle w:val="jlqj4b"/>
        </w:rPr>
        <w:t xml:space="preserve"> </w:t>
      </w:r>
      <w:r w:rsidR="0052257B">
        <w:rPr>
          <w:rStyle w:val="jlqj4b"/>
        </w:rPr>
        <w:t>Ремонт учебного корпуса Канакерской ГЭС, 23, ГНКО «Республиканская спортивная спортивная школа» Министерства образования и науки РА.</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52257B" w:rsidP="00BB28C8">
      <w:pPr>
        <w:widowControl w:val="0"/>
        <w:spacing w:after="160" w:line="360" w:lineRule="auto"/>
        <w:ind w:firstLine="567"/>
        <w:jc w:val="center"/>
        <w:rPr>
          <w:rFonts w:ascii="Sylfaen" w:hAnsi="Sylfaen"/>
          <w:lang w:val="hy-AM"/>
        </w:rPr>
      </w:pPr>
      <w:r>
        <w:rPr>
          <w:rStyle w:val="jlqj4b"/>
        </w:rPr>
        <w:t>См. Файл Exel</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52257B">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52257B">
        <w:rPr>
          <w:rStyle w:val="jlqj4b"/>
        </w:rPr>
        <w:t>на 23 Канакерской ГЭС в Ереване.</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52257B" w:rsidRDefault="00BB28C8" w:rsidP="0052257B">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52257B" w:rsidRPr="0052257B">
        <w:rPr>
          <w:rStyle w:val="jlqj4b"/>
        </w:rPr>
        <w:t xml:space="preserve"> </w:t>
      </w:r>
      <w:r w:rsidR="0052257B">
        <w:rPr>
          <w:rStyle w:val="jlqj4b"/>
        </w:rPr>
        <w:t>Ремонт учебного корпуса Канакерской ГЭС, 23, ГНКО «Республиканская спортивная спортивная школа» Министерства образования и науки РА.</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52257B" w:rsidRDefault="0052257B" w:rsidP="0052257B">
            <w:pPr>
              <w:widowControl w:val="0"/>
              <w:spacing w:after="160" w:line="360" w:lineRule="auto"/>
              <w:ind w:firstLine="567"/>
              <w:jc w:val="center"/>
              <w:rPr>
                <w:rFonts w:ascii="Sylfaen" w:hAnsi="Sylfaen"/>
                <w:lang w:val="hy-AM"/>
              </w:rPr>
            </w:pPr>
            <w:r>
              <w:rPr>
                <w:rStyle w:val="jlqj4b"/>
              </w:rPr>
              <w:t>Ремонт учебного корпуса Канакерской ГЭС, 23, ГНКО «Республиканская спортивная спортивная школа» Министерства образования и науки РА.</w:t>
            </w:r>
          </w:p>
          <w:p w:rsidR="00BB28C8" w:rsidRPr="0052257B" w:rsidRDefault="00BB28C8" w:rsidP="003D2146">
            <w:pPr>
              <w:widowControl w:val="0"/>
              <w:spacing w:after="120"/>
              <w:rPr>
                <w:rFonts w:ascii="GHEA Grapalat" w:hAnsi="GHEA Grapalat"/>
                <w:sz w:val="20"/>
                <w:szCs w:val="20"/>
                <w:lang w:val="hy-AM"/>
              </w:rPr>
            </w:pPr>
          </w:p>
        </w:tc>
        <w:tc>
          <w:tcPr>
            <w:tcW w:w="1216" w:type="dxa"/>
            <w:vAlign w:val="center"/>
          </w:tcPr>
          <w:p w:rsidR="00BB28C8" w:rsidRPr="00517562" w:rsidRDefault="0052257B" w:rsidP="003D2146">
            <w:pPr>
              <w:widowControl w:val="0"/>
              <w:spacing w:after="120"/>
              <w:jc w:val="center"/>
              <w:rPr>
                <w:rFonts w:ascii="GHEA Grapalat" w:hAnsi="GHEA Grapalat"/>
                <w:sz w:val="20"/>
                <w:szCs w:val="20"/>
              </w:rPr>
            </w:pPr>
            <w:r>
              <w:rPr>
                <w:rStyle w:val="jlqj4b"/>
              </w:rPr>
              <w:t>* Дата подписания контракта</w:t>
            </w:r>
          </w:p>
        </w:tc>
        <w:tc>
          <w:tcPr>
            <w:tcW w:w="1440" w:type="dxa"/>
            <w:vAlign w:val="center"/>
          </w:tcPr>
          <w:p w:rsidR="00BB28C8" w:rsidRPr="0052257B" w:rsidRDefault="008D464E" w:rsidP="003D2146">
            <w:pPr>
              <w:widowControl w:val="0"/>
              <w:spacing w:after="120"/>
              <w:rPr>
                <w:rFonts w:ascii="GHEA Grapalat" w:hAnsi="GHEA Grapalat"/>
                <w:sz w:val="20"/>
                <w:szCs w:val="20"/>
                <w:lang w:val="en-US"/>
              </w:rPr>
            </w:pPr>
            <w:r>
              <w:rPr>
                <w:rFonts w:ascii="GHEA Grapalat" w:hAnsi="GHEA Grapalat"/>
                <w:sz w:val="20"/>
                <w:szCs w:val="20"/>
                <w:lang w:val="hy-AM"/>
              </w:rPr>
              <w:t>20</w:t>
            </w:r>
            <w:bookmarkStart w:id="4" w:name="_GoBack"/>
            <w:bookmarkEnd w:id="4"/>
            <w:r w:rsidR="0052257B">
              <w:rPr>
                <w:rFonts w:ascii="GHEA Grapalat" w:hAnsi="GHEA Grapalat"/>
                <w:sz w:val="20"/>
                <w:szCs w:val="20"/>
                <w:lang w:val="en-US"/>
              </w:rPr>
              <w:t>.12.2021г.</w:t>
            </w: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7"/>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38"/>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52257B" w:rsidRPr="00685FDC" w:rsidTr="003D2146">
        <w:trPr>
          <w:cantSplit/>
          <w:trHeight w:val="1134"/>
          <w:jc w:val="center"/>
        </w:trPr>
        <w:tc>
          <w:tcPr>
            <w:tcW w:w="1259" w:type="dxa"/>
          </w:tcPr>
          <w:p w:rsidR="0052257B" w:rsidRPr="00E6597C" w:rsidRDefault="0052257B" w:rsidP="00927927">
            <w:pPr>
              <w:jc w:val="center"/>
              <w:rPr>
                <w:rFonts w:ascii="GHEA Grapalat" w:hAnsi="GHEA Grapalat"/>
                <w:sz w:val="20"/>
                <w:lang w:val="es-ES"/>
              </w:rPr>
            </w:pPr>
            <w:r>
              <w:rPr>
                <w:rFonts w:ascii="GHEA Grapalat" w:hAnsi="GHEA Grapalat"/>
                <w:sz w:val="20"/>
                <w:lang w:val="es-ES"/>
              </w:rPr>
              <w:t>1</w:t>
            </w:r>
          </w:p>
        </w:tc>
        <w:tc>
          <w:tcPr>
            <w:tcW w:w="1238" w:type="dxa"/>
          </w:tcPr>
          <w:p w:rsidR="0052257B" w:rsidRPr="00E6597C" w:rsidRDefault="0052257B" w:rsidP="00927927">
            <w:pPr>
              <w:jc w:val="center"/>
              <w:rPr>
                <w:rFonts w:ascii="GHEA Grapalat" w:hAnsi="GHEA Grapalat"/>
                <w:sz w:val="20"/>
                <w:lang w:val="es-ES"/>
              </w:rPr>
            </w:pPr>
            <w:r w:rsidRPr="002A7C8B">
              <w:rPr>
                <w:rFonts w:ascii="GHEA Grapalat" w:hAnsi="GHEA Grapalat"/>
                <w:sz w:val="20"/>
                <w:lang w:val="es-ES"/>
              </w:rPr>
              <w:t>45461100</w:t>
            </w:r>
          </w:p>
        </w:tc>
        <w:tc>
          <w:tcPr>
            <w:tcW w:w="1019" w:type="dxa"/>
          </w:tcPr>
          <w:p w:rsidR="0052257B" w:rsidRPr="00685FDC" w:rsidRDefault="0052257B" w:rsidP="003D2146">
            <w:pPr>
              <w:widowControl w:val="0"/>
              <w:spacing w:after="120"/>
              <w:jc w:val="center"/>
              <w:rPr>
                <w:rFonts w:ascii="GHEA Grapalat" w:hAnsi="GHEA Grapalat"/>
                <w:sz w:val="14"/>
                <w:szCs w:val="16"/>
              </w:rPr>
            </w:pPr>
            <w:r w:rsidRPr="0052257B">
              <w:rPr>
                <w:rFonts w:ascii="GHEA Grapalat" w:hAnsi="GHEA Grapalat"/>
                <w:sz w:val="14"/>
                <w:szCs w:val="16"/>
              </w:rPr>
              <w:t>Ремонт учебного корпуса Канакерской ГЭС, 23, ГНКО «Республиканская спортивная спортивная школа» Министерства образования и науки РА.</w:t>
            </w:r>
          </w:p>
        </w:tc>
        <w:tc>
          <w:tcPr>
            <w:tcW w:w="582" w:type="dxa"/>
            <w:vAlign w:val="center"/>
          </w:tcPr>
          <w:p w:rsidR="0052257B" w:rsidRPr="00685FDC" w:rsidRDefault="0052257B"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52257B" w:rsidRPr="00685FDC" w:rsidRDefault="0052257B"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52257B" w:rsidRPr="00685FDC" w:rsidRDefault="0052257B" w:rsidP="003D2146">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100</w:t>
            </w:r>
            <w:r w:rsidRPr="00685FDC">
              <w:rPr>
                <w:rFonts w:ascii="GHEA Grapalat" w:hAnsi="GHEA Grapalat"/>
                <w:sz w:val="14"/>
                <w:szCs w:val="16"/>
              </w:rPr>
              <w:t>%</w:t>
            </w:r>
          </w:p>
        </w:tc>
        <w:tc>
          <w:tcPr>
            <w:tcW w:w="581" w:type="dxa"/>
            <w:vAlign w:val="center"/>
          </w:tcPr>
          <w:p w:rsidR="0052257B" w:rsidRPr="00685FDC" w:rsidRDefault="0052257B" w:rsidP="003D2146">
            <w:pPr>
              <w:widowControl w:val="0"/>
              <w:spacing w:after="120"/>
              <w:ind w:left="-95" w:right="-88"/>
              <w:jc w:val="center"/>
              <w:rPr>
                <w:rFonts w:ascii="GHEA Grapalat" w:hAnsi="GHEA Grapalat"/>
                <w:b/>
                <w:sz w:val="14"/>
                <w:szCs w:val="16"/>
              </w:rPr>
            </w:pPr>
            <w:r>
              <w:rPr>
                <w:rFonts w:ascii="GHEA Grapalat" w:hAnsi="GHEA Grapalat"/>
                <w:sz w:val="14"/>
                <w:szCs w:val="16"/>
                <w:lang w:val="en-US"/>
              </w:rPr>
              <w:t>100</w:t>
            </w:r>
            <w:r w:rsidRPr="00685FDC">
              <w:rPr>
                <w:rFonts w:ascii="GHEA Grapalat" w:hAnsi="GHEA Grapalat"/>
                <w:sz w:val="14"/>
                <w:szCs w:val="16"/>
              </w:rPr>
              <w:t>%</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6A3" w:rsidRDefault="001206A3">
      <w:r>
        <w:separator/>
      </w:r>
    </w:p>
  </w:endnote>
  <w:endnote w:type="continuationSeparator" w:id="0">
    <w:p w:rsidR="001206A3" w:rsidRDefault="0012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F01E8A" w:rsidRPr="003E450C" w:rsidRDefault="00F01E8A">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D464E">
          <w:rPr>
            <w:rFonts w:ascii="GHEA Grapalat" w:hAnsi="GHEA Grapalat"/>
            <w:noProof/>
            <w:sz w:val="24"/>
            <w:szCs w:val="24"/>
          </w:rPr>
          <w:t>96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6A3" w:rsidRDefault="001206A3">
      <w:r>
        <w:separator/>
      </w:r>
    </w:p>
  </w:footnote>
  <w:footnote w:type="continuationSeparator" w:id="0">
    <w:p w:rsidR="001206A3" w:rsidRDefault="001206A3">
      <w:r>
        <w:continuationSeparator/>
      </w:r>
    </w:p>
  </w:footnote>
  <w:footnote w:id="1">
    <w:p w:rsidR="00F01E8A" w:rsidRPr="00793343" w:rsidRDefault="00F01E8A"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F01E8A" w:rsidRPr="008842CE" w:rsidRDefault="00F01E8A"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F01E8A" w:rsidRPr="005C6670" w:rsidRDefault="00F01E8A" w:rsidP="007662A7">
      <w:pPr>
        <w:pStyle w:val="FootnoteText"/>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01E8A" w:rsidRPr="005C6670" w:rsidRDefault="00F01E8A" w:rsidP="00FC69A8">
      <w:pPr>
        <w:pStyle w:val="FootnoteText"/>
        <w:jc w:val="both"/>
        <w:rPr>
          <w:rFonts w:asciiTheme="minorHAnsi" w:hAnsiTheme="minorHAnsi"/>
        </w:rPr>
      </w:pPr>
    </w:p>
    <w:p w:rsidR="00F01E8A" w:rsidRPr="00CD6B60" w:rsidRDefault="00F01E8A"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01E8A" w:rsidRPr="00CD6B60" w:rsidRDefault="00F01E8A"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01E8A" w:rsidRPr="002E4BC5" w:rsidRDefault="00F01E8A"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01E8A" w:rsidRPr="003F2273" w:rsidRDefault="00F01E8A"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F01E8A" w:rsidRDefault="00F01E8A"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F01E8A" w:rsidRPr="00831D6D" w:rsidRDefault="00F01E8A"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01E8A" w:rsidRPr="00831D6D" w:rsidRDefault="00F01E8A"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5">
    <w:p w:rsidR="00F01E8A" w:rsidRPr="00810F23" w:rsidRDefault="00F01E8A">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F01E8A" w:rsidRPr="00FE2AA4" w:rsidRDefault="00F01E8A">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F01E8A" w:rsidRPr="008842CE" w:rsidRDefault="00F01E8A"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01E8A" w:rsidRPr="000811C1" w:rsidRDefault="00F01E8A">
      <w:pPr>
        <w:pStyle w:val="FootnoteText"/>
        <w:rPr>
          <w:lang w:val="af-ZA"/>
        </w:rPr>
      </w:pPr>
    </w:p>
  </w:footnote>
  <w:footnote w:id="8">
    <w:p w:rsidR="00F01E8A" w:rsidRPr="00D44813" w:rsidRDefault="00F01E8A" w:rsidP="00C457A7">
      <w:pPr>
        <w:pStyle w:val="FootnoteText"/>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F01E8A" w:rsidRPr="00D44813" w:rsidRDefault="00F01E8A"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F01E8A" w:rsidRPr="00D44813" w:rsidRDefault="00F01E8A" w:rsidP="00C457A7">
      <w:pPr>
        <w:pStyle w:val="FootnoteText"/>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F01E8A" w:rsidRPr="00D44813" w:rsidRDefault="00F01E8A" w:rsidP="00C457A7">
      <w:pPr>
        <w:pStyle w:val="FootnoteText"/>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F01E8A" w:rsidRDefault="00F01E8A" w:rsidP="00C67FAB">
      <w:pPr>
        <w:pStyle w:val="FootnoteText"/>
        <w:jc w:val="both"/>
        <w:rPr>
          <w:rFonts w:asciiTheme="minorHAnsi" w:hAnsiTheme="minorHAnsi"/>
        </w:rPr>
      </w:pPr>
    </w:p>
    <w:p w:rsidR="00F01E8A" w:rsidRPr="005C22AE" w:rsidRDefault="00F01E8A" w:rsidP="00C67FAB">
      <w:pPr>
        <w:pStyle w:val="FootnoteText"/>
        <w:jc w:val="both"/>
        <w:rPr>
          <w:ins w:id="0" w:author="Vardan" w:date="2020-06-03T18:23:00Z"/>
          <w:rFonts w:ascii="GHEA Grapalat" w:hAnsi="GHEA Grapalat"/>
          <w:i/>
        </w:rPr>
      </w:pPr>
      <w:r w:rsidRPr="005C22AE">
        <w:rPr>
          <w:rStyle w:val="FootnoteReference"/>
        </w:rPr>
        <w:t>12</w:t>
      </w:r>
      <w:r w:rsidRPr="005C22AE">
        <w:rPr>
          <w:rFonts w:ascii="GHEA Grapalat" w:hAnsi="GHEA Grapalat"/>
          <w:i/>
        </w:rPr>
        <w:t xml:space="preserve"> Если:</w:t>
      </w:r>
    </w:p>
    <w:p w:rsidR="00F01E8A" w:rsidRPr="005C22AE" w:rsidRDefault="00F01E8A" w:rsidP="008F43E8">
      <w:pPr>
        <w:pStyle w:val="FootnoteText"/>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F01E8A" w:rsidRPr="0092041F" w:rsidRDefault="00F01E8A" w:rsidP="008F43E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F01E8A" w:rsidRPr="008F43E8" w:rsidRDefault="00F01E8A" w:rsidP="00C67FAB">
      <w:pPr>
        <w:pStyle w:val="FootnoteText"/>
        <w:jc w:val="both"/>
        <w:rPr>
          <w:rFonts w:ascii="GHEA Grapalat" w:hAnsi="GHEA Grapalat"/>
          <w:i/>
        </w:rPr>
      </w:pPr>
    </w:p>
  </w:footnote>
  <w:footnote w:id="9">
    <w:p w:rsidR="00F01E8A" w:rsidRPr="00511966" w:rsidRDefault="00F01E8A" w:rsidP="00C67FAB">
      <w:pPr>
        <w:pStyle w:val="FootnoteText"/>
        <w:jc w:val="both"/>
        <w:rPr>
          <w:rFonts w:ascii="GHEA Grapalat" w:hAnsi="GHEA Grapalat"/>
          <w:i/>
        </w:rPr>
      </w:pPr>
      <w:r w:rsidRPr="000D07A9">
        <w:rPr>
          <w:rStyle w:val="FootnoteReference"/>
        </w:rPr>
        <w:t>13</w:t>
      </w:r>
      <w:r w:rsidRPr="000D07A9">
        <w:rPr>
          <w:rFonts w:ascii="GHEA Grapalat" w:hAnsi="GHEA Grapalat"/>
          <w:i/>
        </w:rPr>
        <w:t xml:space="preserve"> Если цена закупаемой по заявке на закупку работы не превышает 25 млн. драмов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10">
    <w:p w:rsidR="00F01E8A" w:rsidRPr="008E4439" w:rsidRDefault="00F01E8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01E8A" w:rsidRPr="000811C1" w:rsidRDefault="00F01E8A" w:rsidP="0027573B">
      <w:pPr>
        <w:pStyle w:val="FootnoteText"/>
        <w:rPr>
          <w:rFonts w:ascii="Sylfaen" w:hAnsi="Sylfaen"/>
          <w:sz w:val="18"/>
          <w:szCs w:val="18"/>
        </w:rPr>
      </w:pPr>
    </w:p>
  </w:footnote>
  <w:footnote w:id="11">
    <w:p w:rsidR="00F01E8A" w:rsidRPr="00A31673" w:rsidRDefault="00F01E8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F01E8A" w:rsidRPr="00810F23" w:rsidRDefault="00F01E8A"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F01E8A" w:rsidRPr="005F2C25" w:rsidRDefault="00F01E8A">
      <w:pPr>
        <w:pStyle w:val="FootnoteText"/>
        <w:rPr>
          <w:rFonts w:ascii="Times New Roman" w:hAnsi="Times New Roman"/>
        </w:rPr>
      </w:pPr>
    </w:p>
  </w:footnote>
  <w:footnote w:id="13">
    <w:p w:rsidR="008577AB" w:rsidRPr="00793343" w:rsidRDefault="008577AB" w:rsidP="008577A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14">
    <w:p w:rsidR="008577AB" w:rsidRPr="00793343" w:rsidRDefault="008577AB" w:rsidP="008577A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15">
    <w:p w:rsidR="00F01E8A" w:rsidRDefault="00F01E8A" w:rsidP="006B3E56">
      <w:pPr>
        <w:jc w:val="both"/>
      </w:pPr>
    </w:p>
    <w:p w:rsidR="00F01E8A" w:rsidRPr="00FC561F" w:rsidRDefault="00F01E8A" w:rsidP="00D15F26">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F01E8A" w:rsidRPr="00FC561F" w:rsidRDefault="00F01E8A" w:rsidP="006B3E56">
      <w:pPr>
        <w:jc w:val="both"/>
        <w:rPr>
          <w:rFonts w:ascii="GHEA Grapalat" w:hAnsi="GHEA Grapalat"/>
          <w:i/>
          <w:sz w:val="20"/>
          <w:szCs w:val="20"/>
        </w:rPr>
      </w:pPr>
    </w:p>
    <w:p w:rsidR="00F01E8A" w:rsidRPr="007D41A3" w:rsidRDefault="00F01E8A"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01E8A" w:rsidRPr="007D41A3" w:rsidRDefault="00F01E8A"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F01E8A" w:rsidRPr="007D41A3" w:rsidRDefault="00F01E8A"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01E8A" w:rsidRPr="001849D9" w:rsidRDefault="00F01E8A"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F01E8A" w:rsidRPr="001849D9" w:rsidRDefault="00F01E8A" w:rsidP="006B3E56">
      <w:pPr>
        <w:pStyle w:val="FootnoteText"/>
        <w:rPr>
          <w:rFonts w:asciiTheme="minorHAnsi" w:hAnsiTheme="minorHAnsi"/>
          <w:i/>
          <w:lang w:val="af-ZA"/>
        </w:rPr>
      </w:pPr>
    </w:p>
  </w:footnote>
  <w:footnote w:id="16">
    <w:p w:rsidR="00F01E8A" w:rsidRPr="00990559" w:rsidRDefault="00F01E8A">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8577AB" w:rsidRPr="00793343" w:rsidRDefault="008577AB" w:rsidP="008577A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18">
    <w:p w:rsidR="008577AB" w:rsidRPr="00793343" w:rsidRDefault="008577AB" w:rsidP="008577A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19">
    <w:p w:rsidR="008577AB" w:rsidRPr="00793343" w:rsidRDefault="008577AB" w:rsidP="008577A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0">
    <w:p w:rsidR="00F01E8A" w:rsidRPr="00D3436F" w:rsidRDefault="00F01E8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F01E8A" w:rsidRPr="00D3436F" w:rsidRDefault="00F01E8A">
      <w:pPr>
        <w:pStyle w:val="FootnoteText"/>
        <w:rPr>
          <w:lang w:val="es-ES"/>
        </w:rPr>
      </w:pPr>
    </w:p>
  </w:footnote>
  <w:footnote w:id="21">
    <w:p w:rsidR="008577AB" w:rsidRPr="00793343" w:rsidRDefault="008577AB" w:rsidP="008577A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2">
    <w:p w:rsidR="00F01E8A" w:rsidRPr="008842CE" w:rsidRDefault="00F01E8A" w:rsidP="003D2FE2">
      <w:pPr>
        <w:pStyle w:val="FootnoteText"/>
        <w:jc w:val="both"/>
      </w:pPr>
    </w:p>
  </w:footnote>
  <w:footnote w:id="23">
    <w:p w:rsidR="008577AB" w:rsidRPr="00793343" w:rsidRDefault="008577AB" w:rsidP="008577A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4">
    <w:p w:rsidR="00F01E8A" w:rsidRPr="008842CE" w:rsidRDefault="00F01E8A" w:rsidP="000A214C">
      <w:pPr>
        <w:pStyle w:val="FootnoteText"/>
        <w:jc w:val="both"/>
      </w:pPr>
    </w:p>
  </w:footnote>
  <w:footnote w:id="25">
    <w:p w:rsidR="00F01E8A" w:rsidRPr="00124BE9" w:rsidRDefault="00F01E8A"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F01E8A" w:rsidRPr="00124BE9" w:rsidRDefault="00F01E8A" w:rsidP="00BB28C8">
      <w:pPr>
        <w:pStyle w:val="FootnoteText"/>
        <w:widowControl w:val="0"/>
        <w:jc w:val="both"/>
        <w:rPr>
          <w:rFonts w:ascii="GHEA Grapalat" w:hAnsi="GHEA Grapalat"/>
          <w:lang w:val="hy-AM"/>
        </w:rPr>
      </w:pPr>
    </w:p>
  </w:footnote>
  <w:footnote w:id="26">
    <w:p w:rsidR="0052257B" w:rsidRPr="00793343" w:rsidRDefault="0052257B" w:rsidP="0052257B">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7">
    <w:p w:rsidR="00F01E8A" w:rsidRPr="00124BE9" w:rsidRDefault="00F01E8A"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8">
    <w:p w:rsidR="00F01E8A" w:rsidRPr="00124BE9" w:rsidRDefault="00F01E8A"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F01E8A" w:rsidRPr="00124BE9" w:rsidRDefault="00F01E8A" w:rsidP="00BB28C8">
      <w:pPr>
        <w:pStyle w:val="FootnoteText"/>
        <w:widowControl w:val="0"/>
        <w:jc w:val="both"/>
        <w:rPr>
          <w:rFonts w:ascii="GHEA Grapalat" w:hAnsi="GHEA Grapalat"/>
          <w:lang w:val="hy-AM"/>
        </w:rPr>
      </w:pPr>
    </w:p>
  </w:footnote>
  <w:footnote w:id="29">
    <w:p w:rsidR="00F01E8A" w:rsidRPr="00124BE9" w:rsidRDefault="00F01E8A"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30">
    <w:p w:rsidR="00F01E8A" w:rsidRPr="00124BE9" w:rsidRDefault="00F01E8A"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1">
    <w:p w:rsidR="00F01E8A" w:rsidRPr="00AC7DC5" w:rsidRDefault="00F01E8A"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F01E8A" w:rsidRPr="00552088" w:rsidRDefault="00F01E8A"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01E8A" w:rsidRPr="004078D0" w:rsidRDefault="00F01E8A" w:rsidP="00BB28C8">
      <w:pPr>
        <w:pStyle w:val="FootnoteText"/>
        <w:widowControl w:val="0"/>
        <w:jc w:val="both"/>
        <w:rPr>
          <w:rFonts w:ascii="GHEA Grapalat" w:hAnsi="GHEA Grapalat"/>
          <w:sz w:val="2"/>
          <w:szCs w:val="2"/>
          <w:lang w:val="hy-AM"/>
        </w:rPr>
      </w:pPr>
    </w:p>
    <w:p w:rsidR="00F01E8A" w:rsidRPr="004078D0" w:rsidRDefault="00F01E8A" w:rsidP="00BB28C8">
      <w:pPr>
        <w:pStyle w:val="FootnoteText"/>
        <w:widowControl w:val="0"/>
        <w:jc w:val="both"/>
        <w:rPr>
          <w:rFonts w:ascii="GHEA Grapalat" w:hAnsi="GHEA Grapalat"/>
          <w:sz w:val="2"/>
          <w:szCs w:val="2"/>
          <w:lang w:val="hy-AM"/>
        </w:rPr>
      </w:pPr>
    </w:p>
  </w:footnote>
  <w:footnote w:id="32">
    <w:p w:rsidR="00F01E8A" w:rsidRPr="00124BE9" w:rsidRDefault="00F01E8A"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3">
    <w:p w:rsidR="00F01E8A" w:rsidRPr="00124BE9" w:rsidRDefault="00F01E8A"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4">
    <w:p w:rsidR="00F01E8A" w:rsidRPr="00124BE9" w:rsidRDefault="00F01E8A"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01E8A" w:rsidRPr="001C4E24" w:rsidRDefault="00F01E8A" w:rsidP="00BB28C8">
      <w:pPr>
        <w:pStyle w:val="FootnoteText"/>
        <w:rPr>
          <w:lang w:val="hy-AM"/>
        </w:rPr>
      </w:pPr>
    </w:p>
  </w:footnote>
  <w:footnote w:id="35">
    <w:p w:rsidR="00F01E8A" w:rsidRPr="00124BE9" w:rsidRDefault="00F01E8A"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F01E8A" w:rsidRPr="00124BE9" w:rsidRDefault="00F01E8A"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6">
    <w:p w:rsidR="00F01E8A" w:rsidRPr="00124BE9" w:rsidRDefault="00F01E8A"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7">
    <w:p w:rsidR="00F01E8A" w:rsidRPr="00124BE9" w:rsidRDefault="00F01E8A"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rsidR="00F01E8A" w:rsidRPr="00124BE9" w:rsidRDefault="00F01E8A"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07C2"/>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8B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6A3"/>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587"/>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2C90"/>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57B"/>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1A3"/>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7AB"/>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64E"/>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447"/>
    <w:rsid w:val="00B2561E"/>
    <w:rsid w:val="00B2572B"/>
    <w:rsid w:val="00B25FC4"/>
    <w:rsid w:val="00B2681D"/>
    <w:rsid w:val="00B2752E"/>
    <w:rsid w:val="00B27FD9"/>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37AE7"/>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1E8A"/>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0A6DDE-EF26-4481-9FF1-865B1D3A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jlqj4b">
    <w:name w:val="jlqj4b"/>
    <w:basedOn w:val="DefaultParagraphFont"/>
    <w:rsid w:val="00F01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mik.dallakyan2000@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AAB81-3C0C-471E-8047-352EA1897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2161</TotalTime>
  <Pages>1</Pages>
  <Words>20663</Words>
  <Characters>117784</Characters>
  <Application>Microsoft Office Word</Application>
  <DocSecurity>0</DocSecurity>
  <Lines>981</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138171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Harut</cp:lastModifiedBy>
  <cp:revision>1238</cp:revision>
  <cp:lastPrinted>2018-02-16T07:12:00Z</cp:lastPrinted>
  <dcterms:created xsi:type="dcterms:W3CDTF">2019-10-28T07:04:00Z</dcterms:created>
  <dcterms:modified xsi:type="dcterms:W3CDTF">2021-11-12T12:30:00Z</dcterms:modified>
</cp:coreProperties>
</file>